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B0B97" w14:textId="77777777" w:rsidR="00487B04" w:rsidRPr="00BC1CBA" w:rsidDel="00A225A5" w:rsidRDefault="00846455" w:rsidP="00C9489B">
      <w:pPr>
        <w:pStyle w:val="Heading1"/>
        <w:shd w:val="clear" w:color="auto" w:fill="FFFFFF"/>
        <w:spacing w:before="300" w:beforeAutospacing="0" w:after="300" w:afterAutospacing="0"/>
        <w:jc w:val="center"/>
        <w:rPr>
          <w:del w:id="0" w:author="Sompob Gingngoen" w:date="2022-09-23T17:42:00Z"/>
          <w:rFonts w:ascii="Cordia New" w:hAnsi="Cordia New" w:cs="Cordia New"/>
          <w:color w:val="000000" w:themeColor="text1"/>
          <w:sz w:val="36"/>
          <w:szCs w:val="36"/>
          <w:rPrChange w:id="1" w:author="Sompob Gingngoen" w:date="2022-09-23T19:21:00Z">
            <w:rPr>
              <w:del w:id="2" w:author="Sompob Gingngoen" w:date="2022-09-23T17:42:00Z"/>
              <w:rFonts w:ascii="Cordia New" w:hAnsi="Cordia New" w:cs="Cordia New"/>
              <w:color w:val="000000"/>
              <w:sz w:val="36"/>
              <w:szCs w:val="36"/>
            </w:rPr>
          </w:rPrChange>
        </w:rPr>
      </w:pPr>
      <w:r w:rsidRPr="00BC1CBA">
        <w:rPr>
          <w:rFonts w:ascii="Cordia New" w:hAnsi="Cordia New" w:cs="Cordia New"/>
          <w:b w:val="0"/>
          <w:bCs w:val="0"/>
          <w:color w:val="000000" w:themeColor="text1"/>
          <w:sz w:val="36"/>
          <w:szCs w:val="36"/>
          <w:cs/>
          <w:rPrChange w:id="3" w:author="Sompob Gingngoen" w:date="2022-09-23T19:21:00Z">
            <w:rPr>
              <w:rFonts w:ascii="Cordia New" w:hAnsi="Cordia New" w:cs="Cordia New"/>
              <w:b w:val="0"/>
              <w:bCs w:val="0"/>
              <w:color w:val="FF0000"/>
              <w:sz w:val="36"/>
              <w:szCs w:val="36"/>
              <w:cs/>
            </w:rPr>
          </w:rPrChange>
        </w:rPr>
        <w:t xml:space="preserve">เอสซีจี </w:t>
      </w:r>
      <w:r w:rsidR="00011039" w:rsidRPr="00BC1CBA">
        <w:rPr>
          <w:rFonts w:ascii="Cordia New" w:hAnsi="Cordia New" w:cs="Cordia New"/>
          <w:b w:val="0"/>
          <w:bCs w:val="0"/>
          <w:color w:val="000000" w:themeColor="text1"/>
          <w:sz w:val="36"/>
          <w:szCs w:val="36"/>
          <w:cs/>
          <w:rPrChange w:id="4" w:author="Sompob Gingngoen" w:date="2022-09-23T19:21:00Z">
            <w:rPr>
              <w:rFonts w:ascii="Cordia New" w:hAnsi="Cordia New" w:cs="Cordia New"/>
              <w:b w:val="0"/>
              <w:bCs w:val="0"/>
              <w:color w:val="FF0000"/>
              <w:sz w:val="36"/>
              <w:szCs w:val="36"/>
              <w:cs/>
            </w:rPr>
          </w:rPrChange>
        </w:rPr>
        <w:t>ธุรกิจยั่งยืน อันดับ</w:t>
      </w:r>
      <w:r w:rsidR="00A270FB" w:rsidRPr="00BC1CBA">
        <w:rPr>
          <w:rFonts w:ascii="Cordia New" w:hAnsi="Cordia New" w:cs="Cordia New"/>
          <w:b w:val="0"/>
          <w:bCs w:val="0"/>
          <w:color w:val="000000" w:themeColor="text1"/>
          <w:sz w:val="36"/>
          <w:szCs w:val="36"/>
          <w:cs/>
          <w:rPrChange w:id="5" w:author="Sompob Gingngoen" w:date="2022-09-23T19:21:00Z">
            <w:rPr>
              <w:rFonts w:ascii="Cordia New" w:hAnsi="Cordia New" w:cs="Cordia New"/>
              <w:b w:val="0"/>
              <w:bCs w:val="0"/>
              <w:color w:val="FF0000"/>
              <w:sz w:val="36"/>
              <w:szCs w:val="36"/>
              <w:cs/>
            </w:rPr>
          </w:rPrChange>
        </w:rPr>
        <w:t xml:space="preserve"> </w:t>
      </w:r>
      <w:r w:rsidR="00A270FB" w:rsidRPr="00BC1CBA">
        <w:rPr>
          <w:rFonts w:ascii="Cordia New" w:hAnsi="Cordia New" w:cs="Cordia New"/>
          <w:b w:val="0"/>
          <w:bCs w:val="0"/>
          <w:color w:val="000000" w:themeColor="text1"/>
          <w:sz w:val="36"/>
          <w:szCs w:val="36"/>
          <w:rPrChange w:id="6" w:author="Sompob Gingngoen" w:date="2022-09-23T19:21:00Z">
            <w:rPr>
              <w:rFonts w:ascii="Cordia New" w:hAnsi="Cordia New" w:cs="Cordia New"/>
              <w:b w:val="0"/>
              <w:bCs w:val="0"/>
              <w:color w:val="FF0000"/>
              <w:sz w:val="36"/>
              <w:szCs w:val="36"/>
            </w:rPr>
          </w:rPrChange>
        </w:rPr>
        <w:t xml:space="preserve">1 </w:t>
      </w:r>
      <w:r w:rsidR="00A270FB" w:rsidRPr="00BC1CBA">
        <w:rPr>
          <w:rFonts w:ascii="Cordia New" w:hAnsi="Cordia New" w:cs="Cordia New"/>
          <w:b w:val="0"/>
          <w:bCs w:val="0"/>
          <w:color w:val="000000" w:themeColor="text1"/>
          <w:sz w:val="36"/>
          <w:szCs w:val="36"/>
          <w:cs/>
          <w:rPrChange w:id="7" w:author="Sompob Gingngoen" w:date="2022-09-23T19:21:00Z">
            <w:rPr>
              <w:rFonts w:ascii="Cordia New" w:hAnsi="Cordia New" w:cs="Cordia New"/>
              <w:b w:val="0"/>
              <w:bCs w:val="0"/>
              <w:color w:val="FF0000"/>
              <w:sz w:val="36"/>
              <w:szCs w:val="36"/>
              <w:cs/>
            </w:rPr>
          </w:rPrChange>
        </w:rPr>
        <w:t>ของโลก</w:t>
      </w:r>
      <w:r w:rsidR="00011039" w:rsidRPr="00BC1CBA">
        <w:rPr>
          <w:rFonts w:ascii="Cordia New" w:hAnsi="Cordia New" w:cs="Cordia New"/>
          <w:b w:val="0"/>
          <w:bCs w:val="0"/>
          <w:color w:val="000000" w:themeColor="text1"/>
          <w:sz w:val="36"/>
          <w:szCs w:val="36"/>
          <w:cs/>
          <w:rPrChange w:id="8" w:author="Sompob Gingngoen" w:date="2022-09-23T19:21:00Z">
            <w:rPr>
              <w:rFonts w:ascii="Cordia New" w:hAnsi="Cordia New" w:cs="Cordia New"/>
              <w:b w:val="0"/>
              <w:bCs w:val="0"/>
              <w:color w:val="FF0000"/>
              <w:sz w:val="36"/>
              <w:szCs w:val="36"/>
              <w:cs/>
            </w:rPr>
          </w:rPrChange>
        </w:rPr>
        <w:t xml:space="preserve"> </w:t>
      </w:r>
      <w:r w:rsidR="00BF1CBB" w:rsidRPr="00BC1CBA">
        <w:rPr>
          <w:rFonts w:ascii="Cordia New" w:hAnsi="Cordia New" w:cs="Cordia New"/>
          <w:b w:val="0"/>
          <w:bCs w:val="0"/>
          <w:color w:val="000000" w:themeColor="text1"/>
          <w:sz w:val="36"/>
          <w:szCs w:val="36"/>
          <w:cs/>
          <w:rPrChange w:id="9" w:author="Sompob Gingngoen" w:date="2022-09-23T19:21:00Z">
            <w:rPr>
              <w:rFonts w:ascii="Cordia New" w:hAnsi="Cordia New" w:cs="Cordia New"/>
              <w:b w:val="0"/>
              <w:bCs w:val="0"/>
              <w:color w:val="FF0000"/>
              <w:sz w:val="36"/>
              <w:szCs w:val="36"/>
              <w:cs/>
            </w:rPr>
          </w:rPrChange>
        </w:rPr>
        <w:t xml:space="preserve">จาก </w:t>
      </w:r>
      <w:r w:rsidR="00BF1CBB" w:rsidRPr="00BC1CBA">
        <w:rPr>
          <w:rFonts w:ascii="Cordia New" w:hAnsi="Cordia New" w:cs="Cordia New"/>
          <w:b w:val="0"/>
          <w:bCs w:val="0"/>
          <w:color w:val="000000" w:themeColor="text1"/>
          <w:sz w:val="36"/>
          <w:szCs w:val="36"/>
          <w:rPrChange w:id="10" w:author="Sompob Gingngoen" w:date="2022-09-23T19:21:00Z">
            <w:rPr>
              <w:rFonts w:ascii="Cordia New" w:hAnsi="Cordia New" w:cs="Cordia New"/>
              <w:b w:val="0"/>
              <w:bCs w:val="0"/>
              <w:color w:val="FF0000"/>
              <w:sz w:val="36"/>
              <w:szCs w:val="36"/>
            </w:rPr>
          </w:rPrChange>
        </w:rPr>
        <w:t>DJSI</w:t>
      </w:r>
      <w:r w:rsidR="00BF1CBB" w:rsidRPr="00BC1CBA">
        <w:rPr>
          <w:rFonts w:ascii="Cordia New" w:hAnsi="Cordia New" w:cs="Cordia New"/>
          <w:b w:val="0"/>
          <w:bCs w:val="0"/>
          <w:color w:val="000000" w:themeColor="text1"/>
          <w:sz w:val="36"/>
          <w:szCs w:val="36"/>
          <w:cs/>
          <w:rPrChange w:id="11" w:author="Sompob Gingngoen" w:date="2022-09-23T19:21:00Z">
            <w:rPr>
              <w:rFonts w:ascii="Cordia New" w:hAnsi="Cordia New" w:cs="Cordia New"/>
              <w:b w:val="0"/>
              <w:bCs w:val="0"/>
              <w:color w:val="FF0000"/>
              <w:sz w:val="36"/>
              <w:szCs w:val="36"/>
              <w:cs/>
            </w:rPr>
          </w:rPrChange>
        </w:rPr>
        <w:t xml:space="preserve"> </w:t>
      </w:r>
      <w:del w:id="12" w:author="Sompob Gingngoen" w:date="2022-09-23T17:44:00Z">
        <w:r w:rsidR="008154A3" w:rsidRPr="00BC1CBA" w:rsidDel="00A225A5">
          <w:rPr>
            <w:rFonts w:ascii="Cordia New" w:hAnsi="Cordia New" w:cs="Cordia New"/>
            <w:b w:val="0"/>
            <w:bCs w:val="0"/>
            <w:color w:val="000000" w:themeColor="text1"/>
            <w:sz w:val="36"/>
            <w:szCs w:val="36"/>
            <w:cs/>
            <w:rPrChange w:id="13" w:author="Sompob Gingngoen" w:date="2022-09-23T19:21:00Z">
              <w:rPr>
                <w:rFonts w:ascii="Cordia New" w:hAnsi="Cordia New" w:cs="Cordia New"/>
                <w:b w:val="0"/>
                <w:bCs w:val="0"/>
                <w:color w:val="000000"/>
                <w:sz w:val="36"/>
                <w:szCs w:val="36"/>
                <w:cs/>
              </w:rPr>
            </w:rPrChange>
          </w:rPr>
          <w:br/>
        </w:r>
      </w:del>
    </w:p>
    <w:p w14:paraId="5F684EE9" w14:textId="77777777" w:rsidR="00A225A5" w:rsidRDefault="00A225A5" w:rsidP="00A225A5">
      <w:pPr>
        <w:pStyle w:val="Heading1"/>
        <w:shd w:val="clear" w:color="auto" w:fill="FFFFFF"/>
        <w:spacing w:before="300" w:beforeAutospacing="0" w:after="300" w:afterAutospacing="0"/>
        <w:jc w:val="center"/>
        <w:rPr>
          <w:ins w:id="14" w:author="Sompob Gingngoen" w:date="2022-09-23T17:42:00Z"/>
          <w:rStyle w:val="Strong"/>
          <w:rFonts w:ascii="Cordia New" w:eastAsiaTheme="minorHAnsi" w:hAnsi="Cordia New" w:cs="Cordia New"/>
          <w:b/>
          <w:bCs/>
          <w:color w:val="000000" w:themeColor="text1"/>
          <w:kern w:val="0"/>
          <w:sz w:val="32"/>
          <w:szCs w:val="32"/>
        </w:rPr>
      </w:pPr>
    </w:p>
    <w:p w14:paraId="3FA81D2E" w14:textId="147525E4" w:rsidR="004C1071" w:rsidRPr="00A225A5" w:rsidRDefault="00C53E27">
      <w:pPr>
        <w:pStyle w:val="Heading1"/>
        <w:shd w:val="clear" w:color="auto" w:fill="FFFFFF"/>
        <w:spacing w:before="300" w:beforeAutospacing="0" w:after="300" w:afterAutospacing="0"/>
        <w:rPr>
          <w:rStyle w:val="Strong"/>
          <w:rFonts w:ascii="Cordia New" w:eastAsiaTheme="minorHAnsi" w:hAnsi="Cordia New" w:cs="Cordia New"/>
          <w:b/>
          <w:bCs/>
          <w:color w:val="000000" w:themeColor="text1"/>
          <w:kern w:val="0"/>
          <w:sz w:val="32"/>
          <w:szCs w:val="32"/>
        </w:rPr>
        <w:pPrChange w:id="15" w:author="Sompob Gingngoen" w:date="2022-09-23T17:43:00Z">
          <w:pPr>
            <w:pStyle w:val="Heading1"/>
            <w:shd w:val="clear" w:color="auto" w:fill="FFFFFF"/>
          </w:pPr>
        </w:pPrChange>
      </w:pPr>
      <w:r>
        <w:rPr>
          <w:rStyle w:val="Strong"/>
          <w:rFonts w:ascii="Cordia New" w:eastAsiaTheme="minorHAnsi" w:hAnsi="Cordia New" w:cs="Cordia New" w:hint="cs"/>
          <w:b/>
          <w:bCs/>
          <w:color w:val="000000" w:themeColor="text1"/>
          <w:kern w:val="0"/>
          <w:sz w:val="32"/>
          <w:szCs w:val="32"/>
          <w:cs/>
        </w:rPr>
        <w:t xml:space="preserve"> </w:t>
      </w:r>
      <w:r w:rsidRPr="00A225A5">
        <w:rPr>
          <w:rStyle w:val="Strong"/>
          <w:rFonts w:ascii="Cordia New" w:eastAsiaTheme="minorHAnsi" w:hAnsi="Cordia New" w:cs="Cordia New"/>
          <w:b/>
          <w:bCs/>
          <w:color w:val="000000" w:themeColor="text1"/>
          <w:kern w:val="0"/>
          <w:sz w:val="32"/>
          <w:szCs w:val="32"/>
          <w:cs/>
        </w:rPr>
        <w:tab/>
      </w:r>
      <w:r w:rsidRPr="00A225A5">
        <w:rPr>
          <w:rStyle w:val="Strong"/>
          <w:rFonts w:ascii="Cordia New" w:eastAsiaTheme="minorHAnsi" w:hAnsi="Cordia New" w:cs="Cordia New"/>
          <w:b/>
          <w:bCs/>
          <w:color w:val="000000" w:themeColor="text1"/>
          <w:kern w:val="0"/>
          <w:sz w:val="32"/>
          <w:szCs w:val="32"/>
          <w:cs/>
          <w:rPrChange w:id="16" w:author="Sompob Gingngoen" w:date="2022-09-23T17:42:00Z">
            <w:rPr>
              <w:rStyle w:val="Strong"/>
              <w:rFonts w:ascii="Cordia New" w:eastAsiaTheme="minorHAnsi" w:hAnsi="Cordia New" w:cs="Cordia New"/>
              <w:b/>
              <w:bCs/>
              <w:color w:val="FF0000"/>
              <w:kern w:val="0"/>
              <w:sz w:val="32"/>
              <w:szCs w:val="32"/>
              <w:cs/>
            </w:rPr>
          </w:rPrChange>
        </w:rPr>
        <w:t xml:space="preserve">เอสซีจีที่ </w:t>
      </w:r>
      <w:r w:rsidRPr="00A225A5">
        <w:rPr>
          <w:rStyle w:val="Strong"/>
          <w:rFonts w:ascii="Cordia New" w:eastAsiaTheme="minorHAnsi" w:hAnsi="Cordia New" w:cs="Cordia New"/>
          <w:b/>
          <w:bCs/>
          <w:color w:val="000000" w:themeColor="text1"/>
          <w:kern w:val="0"/>
          <w:sz w:val="32"/>
          <w:szCs w:val="32"/>
          <w:rPrChange w:id="17" w:author="Sompob Gingngoen" w:date="2022-09-23T17:42:00Z">
            <w:rPr>
              <w:rStyle w:val="Strong"/>
              <w:rFonts w:ascii="Cordia New" w:eastAsiaTheme="minorHAnsi" w:hAnsi="Cordia New" w:cs="Cordia New"/>
              <w:b/>
              <w:bCs/>
              <w:color w:val="FF0000"/>
              <w:kern w:val="0"/>
              <w:sz w:val="32"/>
              <w:szCs w:val="32"/>
            </w:rPr>
          </w:rPrChange>
        </w:rPr>
        <w:t xml:space="preserve">1 </w:t>
      </w:r>
      <w:r w:rsidRPr="00A225A5">
        <w:rPr>
          <w:rStyle w:val="Strong"/>
          <w:rFonts w:ascii="Cordia New" w:eastAsiaTheme="minorHAnsi" w:hAnsi="Cordia New" w:cs="Cordia New"/>
          <w:b/>
          <w:bCs/>
          <w:color w:val="000000" w:themeColor="text1"/>
          <w:kern w:val="0"/>
          <w:sz w:val="32"/>
          <w:szCs w:val="32"/>
          <w:cs/>
          <w:rPrChange w:id="18" w:author="Sompob Gingngoen" w:date="2022-09-23T17:42:00Z">
            <w:rPr>
              <w:rStyle w:val="Strong"/>
              <w:rFonts w:ascii="Cordia New" w:eastAsiaTheme="minorHAnsi" w:hAnsi="Cordia New" w:cs="Cordia New"/>
              <w:b/>
              <w:bCs/>
              <w:color w:val="FF0000"/>
              <w:kern w:val="0"/>
              <w:sz w:val="32"/>
              <w:szCs w:val="32"/>
              <w:cs/>
            </w:rPr>
          </w:rPrChange>
        </w:rPr>
        <w:t xml:space="preserve">ของโลกด้านการพัฒนาอย่างยั่งยืนจาก </w:t>
      </w:r>
      <w:r w:rsidRPr="00A225A5">
        <w:rPr>
          <w:rStyle w:val="Strong"/>
          <w:rFonts w:ascii="Cordia New" w:eastAsiaTheme="minorHAnsi" w:hAnsi="Cordia New" w:cs="Cordia New"/>
          <w:b/>
          <w:bCs/>
          <w:color w:val="000000" w:themeColor="text1"/>
          <w:kern w:val="0"/>
          <w:sz w:val="32"/>
          <w:szCs w:val="32"/>
          <w:rPrChange w:id="19" w:author="Sompob Gingngoen" w:date="2022-09-23T17:42:00Z">
            <w:rPr>
              <w:rStyle w:val="Strong"/>
              <w:rFonts w:ascii="Cordia New" w:eastAsiaTheme="minorHAnsi" w:hAnsi="Cordia New" w:cs="Cordia New"/>
              <w:b/>
              <w:bCs/>
              <w:color w:val="FF0000"/>
              <w:kern w:val="0"/>
              <w:sz w:val="32"/>
              <w:szCs w:val="32"/>
            </w:rPr>
          </w:rPrChange>
        </w:rPr>
        <w:t xml:space="preserve">DJSI </w:t>
      </w:r>
      <w:r w:rsidR="00011039" w:rsidRPr="00A225A5">
        <w:rPr>
          <w:rStyle w:val="Strong"/>
          <w:rFonts w:ascii="Cordia New" w:eastAsiaTheme="minorHAnsi" w:hAnsi="Cordia New" w:cs="Cordia New"/>
          <w:b/>
          <w:bCs/>
          <w:color w:val="000000" w:themeColor="text1"/>
          <w:kern w:val="0"/>
          <w:sz w:val="32"/>
          <w:szCs w:val="32"/>
          <w:cs/>
          <w:rPrChange w:id="20" w:author="Sompob Gingngoen" w:date="2022-09-23T17:42:00Z">
            <w:rPr>
              <w:rStyle w:val="Strong"/>
              <w:rFonts w:ascii="Cordia New" w:eastAsiaTheme="minorHAnsi" w:hAnsi="Cordia New" w:cs="Cordia New"/>
              <w:b/>
              <w:bCs/>
              <w:color w:val="FF0000"/>
              <w:kern w:val="0"/>
              <w:sz w:val="32"/>
              <w:szCs w:val="32"/>
              <w:cs/>
            </w:rPr>
          </w:rPrChange>
        </w:rPr>
        <w:t>ใน</w:t>
      </w:r>
      <w:r w:rsidR="00C1650C" w:rsidRPr="00A225A5">
        <w:rPr>
          <w:rStyle w:val="Strong"/>
          <w:rFonts w:ascii="Cordia New" w:eastAsiaTheme="minorHAnsi" w:hAnsi="Cordia New" w:cs="Cordia New"/>
          <w:b/>
          <w:bCs/>
          <w:color w:val="000000" w:themeColor="text1"/>
          <w:kern w:val="0"/>
          <w:sz w:val="32"/>
          <w:szCs w:val="32"/>
          <w:cs/>
          <w:rPrChange w:id="21" w:author="Sompob Gingngoen" w:date="2022-09-23T17:42:00Z">
            <w:rPr>
              <w:rStyle w:val="Strong"/>
              <w:rFonts w:ascii="Cordia New" w:eastAsiaTheme="minorHAnsi" w:hAnsi="Cordia New" w:cs="Cordia New"/>
              <w:b/>
              <w:bCs/>
              <w:color w:val="FF0000"/>
              <w:kern w:val="0"/>
              <w:sz w:val="32"/>
              <w:szCs w:val="32"/>
              <w:cs/>
            </w:rPr>
          </w:rPrChange>
        </w:rPr>
        <w:t>กลุ่ม</w:t>
      </w:r>
      <w:r w:rsidR="009E4977" w:rsidRPr="00A225A5">
        <w:rPr>
          <w:rStyle w:val="Strong"/>
          <w:rFonts w:ascii="Cordia New" w:eastAsiaTheme="minorHAnsi" w:hAnsi="Cordia New" w:cs="Cordia New"/>
          <w:b/>
          <w:bCs/>
          <w:color w:val="000000" w:themeColor="text1"/>
          <w:kern w:val="0"/>
          <w:sz w:val="32"/>
          <w:szCs w:val="32"/>
          <w:cs/>
          <w:rPrChange w:id="22" w:author="Sompob Gingngoen" w:date="2022-09-23T17:42:00Z">
            <w:rPr>
              <w:rStyle w:val="Strong"/>
              <w:rFonts w:ascii="Cordia New" w:eastAsiaTheme="minorHAnsi" w:hAnsi="Cordia New" w:cs="Cordia New"/>
              <w:b/>
              <w:bCs/>
              <w:color w:val="FF0000"/>
              <w:kern w:val="0"/>
              <w:sz w:val="32"/>
              <w:szCs w:val="32"/>
              <w:cs/>
            </w:rPr>
          </w:rPrChange>
        </w:rPr>
        <w:t>อุตสาหกรรมวัสดุก่อสร้าง (</w:t>
      </w:r>
      <w:r w:rsidR="009E4977" w:rsidRPr="00A225A5">
        <w:rPr>
          <w:rStyle w:val="Strong"/>
          <w:rFonts w:ascii="Cordia New" w:eastAsiaTheme="minorHAnsi" w:hAnsi="Cordia New" w:cs="Cordia New"/>
          <w:b/>
          <w:bCs/>
          <w:color w:val="000000" w:themeColor="text1"/>
          <w:kern w:val="0"/>
          <w:sz w:val="32"/>
          <w:szCs w:val="32"/>
          <w:rPrChange w:id="23" w:author="Sompob Gingngoen" w:date="2022-09-23T17:42:00Z">
            <w:rPr>
              <w:rStyle w:val="Strong"/>
              <w:rFonts w:ascii="Cordia New" w:eastAsiaTheme="minorHAnsi" w:hAnsi="Cordia New" w:cs="Cordia New"/>
              <w:b/>
              <w:bCs/>
              <w:color w:val="FF0000"/>
              <w:kern w:val="0"/>
              <w:sz w:val="32"/>
              <w:szCs w:val="32"/>
            </w:rPr>
          </w:rPrChange>
        </w:rPr>
        <w:t>Construction Materials</w:t>
      </w:r>
      <w:r w:rsidR="009E4977" w:rsidRPr="00A225A5">
        <w:rPr>
          <w:rStyle w:val="Strong"/>
          <w:rFonts w:ascii="Cordia New" w:eastAsiaTheme="minorHAnsi" w:hAnsi="Cordia New" w:cs="Cordia New"/>
          <w:b/>
          <w:bCs/>
          <w:color w:val="000000" w:themeColor="text1"/>
          <w:kern w:val="0"/>
          <w:sz w:val="32"/>
          <w:szCs w:val="32"/>
          <w:cs/>
          <w:rPrChange w:id="24" w:author="Sompob Gingngoen" w:date="2022-09-23T17:42:00Z">
            <w:rPr>
              <w:rStyle w:val="Strong"/>
              <w:rFonts w:ascii="Cordia New" w:eastAsiaTheme="minorHAnsi" w:hAnsi="Cordia New" w:cs="Cordia New"/>
              <w:b/>
              <w:bCs/>
              <w:color w:val="FF0000"/>
              <w:kern w:val="0"/>
              <w:sz w:val="32"/>
              <w:szCs w:val="32"/>
            </w:rPr>
          </w:rPrChange>
        </w:rPr>
        <w:t>)</w:t>
      </w:r>
      <w:ins w:id="25" w:author="Sompob Gingngoen" w:date="2022-09-23T17:37:00Z">
        <w:r w:rsidR="00CA1BB8" w:rsidRPr="00A225A5">
          <w:rPr>
            <w:rStyle w:val="Strong"/>
            <w:rFonts w:ascii="Cordia New" w:eastAsiaTheme="minorHAnsi" w:hAnsi="Cordia New" w:cs="Cordia New"/>
            <w:b/>
            <w:bCs/>
            <w:color w:val="000000" w:themeColor="text1"/>
            <w:kern w:val="0"/>
            <w:sz w:val="32"/>
            <w:szCs w:val="32"/>
            <w:cs/>
            <w:rPrChange w:id="26" w:author="Sompob Gingngoen" w:date="2022-09-23T17:42:00Z">
              <w:rPr>
                <w:rStyle w:val="Strong"/>
                <w:rFonts w:ascii="Cordia New" w:eastAsiaTheme="minorHAnsi" w:hAnsi="Cordia New" w:cs="Cordia New"/>
                <w:b/>
                <w:bCs/>
                <w:color w:val="FF0000"/>
                <w:kern w:val="0"/>
                <w:sz w:val="32"/>
                <w:szCs w:val="32"/>
              </w:rPr>
            </w:rPrChange>
          </w:rPr>
          <w:t xml:space="preserve"> </w:t>
        </w:r>
        <w:r w:rsidR="00CA1BB8" w:rsidRPr="00A225A5">
          <w:rPr>
            <w:rStyle w:val="Strong"/>
            <w:rFonts w:ascii="Cordia New" w:eastAsiaTheme="minorHAnsi" w:hAnsi="Cordia New" w:cs="Cordia New"/>
            <w:b/>
            <w:bCs/>
            <w:color w:val="000000" w:themeColor="text1"/>
            <w:sz w:val="32"/>
            <w:szCs w:val="32"/>
            <w:cs/>
            <w:rPrChange w:id="27" w:author="Sompob Gingngoen" w:date="2022-09-23T17:42:00Z">
              <w:rPr>
                <w:rStyle w:val="Strong"/>
                <w:rFonts w:ascii="Cordia New" w:eastAsiaTheme="minorHAnsi" w:hAnsi="Cordia New" w:cs="Cordia New"/>
                <w:color w:val="FF0000"/>
                <w:sz w:val="32"/>
                <w:szCs w:val="32"/>
                <w:cs/>
              </w:rPr>
            </w:rPrChange>
          </w:rPr>
          <w:t>และได้คะแนนสูงสุดด้านสิ่งแวดล้อม</w:t>
        </w:r>
      </w:ins>
      <w:del w:id="28" w:author="Sompob Gingngoen" w:date="2022-09-23T17:35:00Z">
        <w:r w:rsidR="009E4977" w:rsidRPr="00A225A5" w:rsidDel="00CA1BB8">
          <w:rPr>
            <w:rStyle w:val="Strong"/>
            <w:rFonts w:ascii="Cordia New" w:eastAsiaTheme="minorHAnsi" w:hAnsi="Cordia New" w:cs="Cordia New"/>
            <w:b/>
            <w:bCs/>
            <w:color w:val="000000" w:themeColor="text1"/>
            <w:kern w:val="0"/>
            <w:sz w:val="32"/>
            <w:szCs w:val="32"/>
            <w:rPrChange w:id="29" w:author="Sompob Gingngoen" w:date="2022-09-23T17:42:00Z">
              <w:rPr>
                <w:rStyle w:val="Strong"/>
                <w:rFonts w:ascii="Cordia New" w:eastAsiaTheme="minorHAnsi" w:hAnsi="Cordia New" w:cs="Cordia New"/>
                <w:b/>
                <w:bCs/>
                <w:color w:val="FF0000"/>
                <w:kern w:val="0"/>
                <w:sz w:val="32"/>
                <w:szCs w:val="32"/>
              </w:rPr>
            </w:rPrChange>
          </w:rPr>
          <w:delText> </w:delText>
        </w:r>
        <w:r w:rsidR="004C1071" w:rsidRPr="00A225A5" w:rsidDel="00CA1BB8">
          <w:rPr>
            <w:rStyle w:val="Strong"/>
            <w:rFonts w:ascii="Cordia New" w:eastAsiaTheme="minorHAnsi" w:hAnsi="Cordia New" w:cs="Cordia New"/>
            <w:b/>
            <w:bCs/>
            <w:color w:val="000000" w:themeColor="text1"/>
            <w:kern w:val="0"/>
            <w:sz w:val="32"/>
            <w:szCs w:val="32"/>
            <w:cs/>
            <w:rPrChange w:id="30" w:author="Sompob Gingngoen" w:date="2022-09-23T17:42:00Z">
              <w:rPr>
                <w:rStyle w:val="Strong"/>
                <w:rFonts w:ascii="Cordia New" w:eastAsiaTheme="minorHAnsi" w:hAnsi="Cordia New" w:cs="Cordia New"/>
                <w:b/>
                <w:bCs/>
                <w:color w:val="FF0000"/>
                <w:kern w:val="0"/>
                <w:sz w:val="32"/>
                <w:szCs w:val="32"/>
                <w:cs/>
              </w:rPr>
            </w:rPrChange>
          </w:rPr>
          <w:delText>และเป็น</w:delText>
        </w:r>
        <w:r w:rsidR="0020697C" w:rsidRPr="00A225A5" w:rsidDel="00CA1BB8">
          <w:rPr>
            <w:rStyle w:val="Strong"/>
            <w:rFonts w:ascii="Cordia New" w:eastAsiaTheme="minorHAnsi" w:hAnsi="Cordia New" w:cs="Cordia New"/>
            <w:b/>
            <w:bCs/>
            <w:color w:val="000000" w:themeColor="text1"/>
            <w:kern w:val="0"/>
            <w:sz w:val="32"/>
            <w:szCs w:val="32"/>
            <w:cs/>
            <w:rPrChange w:id="31" w:author="Sompob Gingngoen" w:date="2022-09-23T17:42:00Z">
              <w:rPr>
                <w:rStyle w:val="Strong"/>
                <w:rFonts w:ascii="Cordia New" w:eastAsiaTheme="minorHAnsi" w:hAnsi="Cordia New" w:cs="Cordia New"/>
                <w:b/>
                <w:bCs/>
                <w:color w:val="FF0000"/>
                <w:kern w:val="0"/>
                <w:sz w:val="32"/>
                <w:szCs w:val="32"/>
                <w:cs/>
              </w:rPr>
            </w:rPrChange>
          </w:rPr>
          <w:delText>ธุรกิจ</w:delText>
        </w:r>
        <w:r w:rsidR="004C1071" w:rsidRPr="00A225A5" w:rsidDel="00CA1BB8">
          <w:rPr>
            <w:rStyle w:val="Strong"/>
            <w:rFonts w:ascii="Cordia New" w:eastAsiaTheme="minorHAnsi" w:hAnsi="Cordia New" w:cs="Cordia New"/>
            <w:b/>
            <w:bCs/>
            <w:color w:val="000000" w:themeColor="text1"/>
            <w:kern w:val="0"/>
            <w:sz w:val="32"/>
            <w:szCs w:val="32"/>
            <w:cs/>
            <w:rPrChange w:id="32" w:author="Sompob Gingngoen" w:date="2022-09-23T17:42:00Z">
              <w:rPr>
                <w:rStyle w:val="Strong"/>
                <w:rFonts w:ascii="Cordia New" w:eastAsiaTheme="minorHAnsi" w:hAnsi="Cordia New" w:cs="Cordia New"/>
                <w:b/>
                <w:bCs/>
                <w:color w:val="FF0000"/>
                <w:kern w:val="0"/>
                <w:sz w:val="32"/>
                <w:szCs w:val="32"/>
                <w:cs/>
              </w:rPr>
            </w:rPrChange>
          </w:rPr>
          <w:delText xml:space="preserve">ยั่งยืนระดับโลก </w:delText>
        </w:r>
        <w:r w:rsidR="004C1071" w:rsidRPr="00A225A5" w:rsidDel="00CA1BB8">
          <w:rPr>
            <w:rStyle w:val="Strong"/>
            <w:rFonts w:ascii="Cordia New" w:eastAsiaTheme="minorHAnsi" w:hAnsi="Cordia New" w:cs="Cordia New"/>
            <w:b/>
            <w:bCs/>
            <w:color w:val="000000" w:themeColor="text1"/>
            <w:kern w:val="0"/>
            <w:sz w:val="32"/>
            <w:szCs w:val="32"/>
            <w:rPrChange w:id="33" w:author="Sompob Gingngoen" w:date="2022-09-23T17:42:00Z">
              <w:rPr>
                <w:rStyle w:val="Strong"/>
                <w:rFonts w:ascii="Cordia New" w:eastAsiaTheme="minorHAnsi" w:hAnsi="Cordia New" w:cs="Cordia New"/>
                <w:b/>
                <w:bCs/>
                <w:color w:val="FF0000"/>
                <w:kern w:val="0"/>
                <w:sz w:val="32"/>
                <w:szCs w:val="32"/>
              </w:rPr>
            </w:rPrChange>
          </w:rPr>
          <w:delText xml:space="preserve">19 </w:delText>
        </w:r>
        <w:r w:rsidR="004C1071" w:rsidRPr="00A225A5" w:rsidDel="00CA1BB8">
          <w:rPr>
            <w:rStyle w:val="Strong"/>
            <w:rFonts w:ascii="Cordia New" w:eastAsiaTheme="minorHAnsi" w:hAnsi="Cordia New" w:cs="Cordia New"/>
            <w:b/>
            <w:bCs/>
            <w:color w:val="000000" w:themeColor="text1"/>
            <w:kern w:val="0"/>
            <w:sz w:val="32"/>
            <w:szCs w:val="32"/>
            <w:cs/>
            <w:rPrChange w:id="34" w:author="Sompob Gingngoen" w:date="2022-09-23T17:42:00Z">
              <w:rPr>
                <w:rStyle w:val="Strong"/>
                <w:rFonts w:ascii="Cordia New" w:eastAsiaTheme="minorHAnsi" w:hAnsi="Cordia New" w:cs="Cordia New"/>
                <w:b/>
                <w:bCs/>
                <w:color w:val="FF0000"/>
                <w:kern w:val="0"/>
                <w:sz w:val="32"/>
                <w:szCs w:val="32"/>
                <w:cs/>
              </w:rPr>
            </w:rPrChange>
          </w:rPr>
          <w:delText xml:space="preserve">ปีต่อเนื่อง </w:delText>
        </w:r>
      </w:del>
      <w:r w:rsidR="004C1071" w:rsidRPr="00A225A5">
        <w:rPr>
          <w:rStyle w:val="Strong"/>
          <w:rFonts w:ascii="Cordia New" w:eastAsiaTheme="minorHAnsi" w:hAnsi="Cordia New" w:cs="Cordia New"/>
          <w:b/>
          <w:bCs/>
          <w:color w:val="000000" w:themeColor="text1"/>
          <w:kern w:val="0"/>
          <w:sz w:val="32"/>
          <w:szCs w:val="32"/>
          <w:cs/>
          <w:rPrChange w:id="35" w:author="Sompob Gingngoen" w:date="2022-09-23T17:42:00Z">
            <w:rPr>
              <w:rStyle w:val="Strong"/>
              <w:rFonts w:ascii="Cordia New" w:eastAsiaTheme="minorHAnsi" w:hAnsi="Cordia New" w:cs="Cordia New"/>
              <w:b/>
              <w:bCs/>
              <w:color w:val="FF0000"/>
              <w:kern w:val="0"/>
              <w:sz w:val="32"/>
              <w:szCs w:val="32"/>
              <w:cs/>
            </w:rPr>
          </w:rPrChange>
        </w:rPr>
        <w:t xml:space="preserve"> </w:t>
      </w:r>
      <w:r w:rsidR="004C1071" w:rsidRPr="00A225A5">
        <w:rPr>
          <w:rStyle w:val="Strong"/>
          <w:rFonts w:ascii="Cordia New" w:eastAsiaTheme="minorHAnsi" w:hAnsi="Cordia New" w:cs="Cordia New"/>
          <w:b/>
          <w:bCs/>
          <w:color w:val="000000" w:themeColor="text1"/>
          <w:kern w:val="0"/>
          <w:sz w:val="32"/>
          <w:szCs w:val="32"/>
          <w:cs/>
        </w:rPr>
        <w:t>เป็นผลจากการ</w:t>
      </w:r>
      <w:r w:rsidR="00090164" w:rsidRPr="00A225A5">
        <w:rPr>
          <w:rStyle w:val="Strong"/>
          <w:rFonts w:ascii="Cordia New" w:eastAsiaTheme="minorHAnsi" w:hAnsi="Cordia New" w:cs="Cordia New"/>
          <w:b/>
          <w:bCs/>
          <w:color w:val="000000" w:themeColor="text1"/>
          <w:kern w:val="0"/>
          <w:sz w:val="32"/>
          <w:szCs w:val="32"/>
          <w:cs/>
        </w:rPr>
        <w:t xml:space="preserve">ดำเนินกลยุทธ์ </w:t>
      </w:r>
      <w:r w:rsidR="00090164" w:rsidRPr="00A225A5">
        <w:rPr>
          <w:rStyle w:val="Strong"/>
          <w:rFonts w:ascii="Cordia New" w:eastAsiaTheme="minorHAnsi" w:hAnsi="Cordia New" w:cs="Cordia New"/>
          <w:b/>
          <w:bCs/>
          <w:color w:val="000000" w:themeColor="text1"/>
          <w:kern w:val="0"/>
          <w:sz w:val="32"/>
          <w:szCs w:val="32"/>
        </w:rPr>
        <w:t xml:space="preserve">ESG 4 Plus </w:t>
      </w:r>
      <w:r w:rsidR="00090164" w:rsidRPr="00A225A5">
        <w:rPr>
          <w:rStyle w:val="Strong"/>
          <w:rFonts w:ascii="Cordia New" w:eastAsiaTheme="minorHAnsi" w:hAnsi="Cordia New" w:cs="Cordia New"/>
          <w:b/>
          <w:bCs/>
          <w:color w:val="000000" w:themeColor="text1"/>
          <w:kern w:val="0"/>
          <w:sz w:val="32"/>
          <w:szCs w:val="32"/>
          <w:cs/>
        </w:rPr>
        <w:t>มุ่ง</w:t>
      </w:r>
      <w:r w:rsidR="004C1071" w:rsidRPr="00A225A5">
        <w:rPr>
          <w:rStyle w:val="Strong"/>
          <w:rFonts w:ascii="Cordia New" w:eastAsiaTheme="minorHAnsi" w:hAnsi="Cordia New" w:cs="Cordia New"/>
          <w:b/>
          <w:bCs/>
          <w:color w:val="000000" w:themeColor="text1"/>
          <w:kern w:val="0"/>
          <w:sz w:val="32"/>
          <w:szCs w:val="32"/>
          <w:cs/>
        </w:rPr>
        <w:t>เดินหน้าแก้วิกฤ</w:t>
      </w:r>
      <w:ins w:id="36" w:author="Sompob Gingngoen" w:date="2022-09-23T18:59:00Z">
        <w:r w:rsidR="00EC4C18">
          <w:rPr>
            <w:rStyle w:val="Strong"/>
            <w:rFonts w:ascii="Cordia New" w:eastAsiaTheme="minorHAnsi" w:hAnsi="Cordia New" w:cs="Cordia New" w:hint="cs"/>
            <w:b/>
            <w:bCs/>
            <w:color w:val="000000" w:themeColor="text1"/>
            <w:kern w:val="0"/>
            <w:sz w:val="32"/>
            <w:szCs w:val="32"/>
            <w:cs/>
          </w:rPr>
          <w:t>ต</w:t>
        </w:r>
      </w:ins>
      <w:del w:id="37" w:author="Sompob Gingngoen" w:date="2022-09-23T18:59:00Z">
        <w:r w:rsidR="004C1071" w:rsidRPr="00A225A5" w:rsidDel="00EC4C18">
          <w:rPr>
            <w:rStyle w:val="Strong"/>
            <w:rFonts w:ascii="Cordia New" w:eastAsiaTheme="minorHAnsi" w:hAnsi="Cordia New" w:cs="Cordia New"/>
            <w:b/>
            <w:bCs/>
            <w:color w:val="000000" w:themeColor="text1"/>
            <w:kern w:val="0"/>
            <w:sz w:val="32"/>
            <w:szCs w:val="32"/>
            <w:cs/>
          </w:rPr>
          <w:delText>ต</w:delText>
        </w:r>
        <w:r w:rsidR="00487B04" w:rsidRPr="00A225A5" w:rsidDel="00EC4C18">
          <w:rPr>
            <w:rStyle w:val="Strong"/>
            <w:rFonts w:ascii="Cordia New" w:eastAsiaTheme="minorHAnsi" w:hAnsi="Cordia New" w:cs="Cordia New"/>
            <w:b/>
            <w:bCs/>
            <w:color w:val="000000" w:themeColor="text1"/>
            <w:kern w:val="0"/>
            <w:sz w:val="32"/>
            <w:szCs w:val="32"/>
            <w:cs/>
          </w:rPr>
          <w:delText xml:space="preserve">อย่างจริงจัง  </w:delText>
        </w:r>
      </w:del>
      <w:del w:id="38" w:author="Sompob Gingngoen" w:date="2022-09-23T18:48:00Z">
        <w:r w:rsidR="00487B04" w:rsidRPr="00A225A5" w:rsidDel="00160A6C">
          <w:rPr>
            <w:rStyle w:val="Strong"/>
            <w:rFonts w:ascii="Cordia New" w:eastAsiaTheme="minorHAnsi" w:hAnsi="Cordia New" w:cs="Cordia New"/>
            <w:b/>
            <w:bCs/>
            <w:color w:val="000000" w:themeColor="text1"/>
            <w:kern w:val="0"/>
            <w:sz w:val="32"/>
            <w:szCs w:val="32"/>
            <w:cs/>
          </w:rPr>
          <w:delText>ทั้ง</w:delText>
        </w:r>
        <w:r w:rsidR="004C1071" w:rsidRPr="00A225A5" w:rsidDel="00160A6C">
          <w:rPr>
            <w:rStyle w:val="Strong"/>
            <w:rFonts w:ascii="Cordia New" w:eastAsiaTheme="minorHAnsi" w:hAnsi="Cordia New" w:cs="Cordia New"/>
            <w:b/>
            <w:bCs/>
            <w:color w:val="000000" w:themeColor="text1"/>
            <w:kern w:val="0"/>
            <w:sz w:val="32"/>
            <w:szCs w:val="32"/>
            <w:cs/>
          </w:rPr>
          <w:delText xml:space="preserve">สิ่งแวดล้อม </w:delText>
        </w:r>
      </w:del>
      <w:r w:rsidR="00012B41" w:rsidRPr="00A225A5">
        <w:rPr>
          <w:rStyle w:val="Strong"/>
          <w:rFonts w:ascii="Cordia New" w:eastAsiaTheme="minorHAnsi" w:hAnsi="Cordia New" w:cs="Cordia New"/>
          <w:b/>
          <w:bCs/>
          <w:color w:val="000000" w:themeColor="text1"/>
          <w:kern w:val="0"/>
          <w:sz w:val="32"/>
          <w:szCs w:val="32"/>
          <w:cs/>
        </w:rPr>
        <w:t>ภาวะ</w:t>
      </w:r>
      <w:r w:rsidR="004C1071" w:rsidRPr="00A225A5">
        <w:rPr>
          <w:rStyle w:val="Strong"/>
          <w:rFonts w:ascii="Cordia New" w:eastAsiaTheme="minorHAnsi" w:hAnsi="Cordia New" w:cs="Cordia New"/>
          <w:b/>
          <w:bCs/>
          <w:color w:val="000000" w:themeColor="text1"/>
          <w:kern w:val="0"/>
          <w:sz w:val="32"/>
          <w:szCs w:val="32"/>
          <w:cs/>
        </w:rPr>
        <w:t>โลกรวน</w:t>
      </w:r>
      <w:ins w:id="39" w:author="Sompob Gingngoen" w:date="2022-09-23T18:48:00Z">
        <w:r w:rsidR="00160A6C">
          <w:rPr>
            <w:rStyle w:val="Strong"/>
            <w:rFonts w:ascii="Cordia New" w:eastAsiaTheme="minorHAnsi" w:hAnsi="Cordia New" w:cs="Cordia New" w:hint="cs"/>
            <w:b/>
            <w:bCs/>
            <w:color w:val="000000" w:themeColor="text1"/>
            <w:kern w:val="0"/>
            <w:sz w:val="32"/>
            <w:szCs w:val="32"/>
            <w:cs/>
          </w:rPr>
          <w:t>และ</w:t>
        </w:r>
      </w:ins>
      <w:ins w:id="40" w:author="Sompob Gingngoen" w:date="2022-09-23T18:59:00Z">
        <w:r w:rsidR="00EC4C18">
          <w:rPr>
            <w:rStyle w:val="Strong"/>
            <w:rFonts w:ascii="Cordia New" w:eastAsiaTheme="minorHAnsi" w:hAnsi="Cordia New" w:cs="Cordia New" w:hint="cs"/>
            <w:b/>
            <w:bCs/>
            <w:color w:val="000000" w:themeColor="text1"/>
            <w:kern w:val="0"/>
            <w:sz w:val="32"/>
            <w:szCs w:val="32"/>
            <w:cs/>
          </w:rPr>
          <w:t>ลด</w:t>
        </w:r>
      </w:ins>
      <w:del w:id="41" w:author="Sompob Gingngoen" w:date="2022-09-23T18:48:00Z">
        <w:r w:rsidR="004C1071" w:rsidRPr="00A225A5" w:rsidDel="00160A6C">
          <w:rPr>
            <w:rStyle w:val="Strong"/>
            <w:rFonts w:ascii="Cordia New" w:eastAsiaTheme="minorHAnsi" w:hAnsi="Cordia New" w:cs="Cordia New"/>
            <w:b/>
            <w:bCs/>
            <w:color w:val="000000" w:themeColor="text1"/>
            <w:kern w:val="0"/>
            <w:sz w:val="32"/>
            <w:szCs w:val="32"/>
            <w:cs/>
          </w:rPr>
          <w:delText xml:space="preserve"> ทรัพยากรขาดแคลน  </w:delText>
        </w:r>
      </w:del>
      <w:r w:rsidR="009A7D93" w:rsidRPr="00A225A5">
        <w:rPr>
          <w:rStyle w:val="Strong"/>
          <w:rFonts w:ascii="Cordia New" w:eastAsiaTheme="minorHAnsi" w:hAnsi="Cordia New" w:cs="Cordia New"/>
          <w:b/>
          <w:bCs/>
          <w:color w:val="000000" w:themeColor="text1"/>
          <w:kern w:val="0"/>
          <w:sz w:val="32"/>
          <w:szCs w:val="32"/>
          <w:cs/>
        </w:rPr>
        <w:t xml:space="preserve">สังคมเหลื่อมล้ำ  </w:t>
      </w:r>
      <w:r w:rsidR="00FB3E3C" w:rsidRPr="00A225A5">
        <w:rPr>
          <w:rStyle w:val="Strong"/>
          <w:rFonts w:ascii="Cordia New" w:eastAsiaTheme="minorHAnsi" w:hAnsi="Cordia New" w:cs="Cordia New"/>
          <w:b/>
          <w:bCs/>
          <w:color w:val="000000" w:themeColor="text1"/>
          <w:kern w:val="0"/>
          <w:sz w:val="32"/>
          <w:szCs w:val="32"/>
          <w:cs/>
        </w:rPr>
        <w:t>ตั้งเป้าลดการ</w:t>
      </w:r>
      <w:r w:rsidR="004C1071" w:rsidRPr="00A225A5">
        <w:rPr>
          <w:rStyle w:val="Strong"/>
          <w:rFonts w:ascii="Cordia New" w:eastAsiaTheme="minorHAnsi" w:hAnsi="Cordia New" w:cs="Cordia New"/>
          <w:b/>
          <w:bCs/>
          <w:color w:val="000000" w:themeColor="text1"/>
          <w:kern w:val="0"/>
          <w:sz w:val="32"/>
          <w:szCs w:val="32"/>
          <w:cs/>
        </w:rPr>
        <w:t>ปล่อยก๊าซเรือนกระจกสุทธิเป็นศูนย์</w:t>
      </w:r>
      <w:del w:id="42" w:author="Sompob Gingngoen" w:date="2022-09-23T18:54:00Z">
        <w:r w:rsidR="00FB3E3C" w:rsidRPr="00A225A5" w:rsidDel="00160A6C">
          <w:rPr>
            <w:rStyle w:val="Strong"/>
            <w:rFonts w:ascii="Cordia New" w:eastAsiaTheme="minorHAnsi" w:hAnsi="Cordia New" w:cs="Cordia New"/>
            <w:b/>
            <w:bCs/>
            <w:color w:val="000000" w:themeColor="text1"/>
            <w:kern w:val="0"/>
            <w:sz w:val="32"/>
            <w:szCs w:val="32"/>
            <w:cs/>
          </w:rPr>
          <w:delText xml:space="preserve"> </w:delText>
        </w:r>
        <w:r w:rsidR="004C1071" w:rsidRPr="00A225A5" w:rsidDel="00160A6C">
          <w:rPr>
            <w:rStyle w:val="Strong"/>
            <w:rFonts w:ascii="Cordia New" w:eastAsiaTheme="minorHAnsi" w:hAnsi="Cordia New" w:cs="Cordia New"/>
            <w:b/>
            <w:bCs/>
            <w:color w:val="000000" w:themeColor="text1"/>
            <w:kern w:val="0"/>
            <w:sz w:val="32"/>
            <w:szCs w:val="32"/>
            <w:cs/>
          </w:rPr>
          <w:delText>ภาย</w:delText>
        </w:r>
      </w:del>
      <w:r w:rsidR="004C1071" w:rsidRPr="00A225A5">
        <w:rPr>
          <w:rStyle w:val="Strong"/>
          <w:rFonts w:ascii="Cordia New" w:eastAsiaTheme="minorHAnsi" w:hAnsi="Cordia New" w:cs="Cordia New"/>
          <w:b/>
          <w:bCs/>
          <w:color w:val="000000" w:themeColor="text1"/>
          <w:kern w:val="0"/>
          <w:sz w:val="32"/>
          <w:szCs w:val="32"/>
          <w:cs/>
        </w:rPr>
        <w:t xml:space="preserve">ในปี </w:t>
      </w:r>
      <w:r w:rsidR="004C1071" w:rsidRPr="00A225A5">
        <w:rPr>
          <w:rStyle w:val="Strong"/>
          <w:rFonts w:ascii="Cordia New" w:eastAsiaTheme="minorHAnsi" w:hAnsi="Cordia New" w:cs="Cordia New"/>
          <w:b/>
          <w:bCs/>
          <w:color w:val="000000" w:themeColor="text1"/>
          <w:kern w:val="0"/>
          <w:sz w:val="32"/>
          <w:szCs w:val="32"/>
        </w:rPr>
        <w:t>2593</w:t>
      </w:r>
      <w:r w:rsidR="004C1071" w:rsidRPr="00A225A5">
        <w:rPr>
          <w:rStyle w:val="Strong"/>
          <w:rFonts w:ascii="Cordia New" w:eastAsiaTheme="minorHAnsi" w:hAnsi="Cordia New" w:cs="Cordia New"/>
          <w:b/>
          <w:bCs/>
          <w:color w:val="000000" w:themeColor="text1"/>
          <w:kern w:val="0"/>
          <w:sz w:val="32"/>
          <w:szCs w:val="32"/>
          <w:cs/>
        </w:rPr>
        <w:t xml:space="preserve"> </w:t>
      </w:r>
      <w:r w:rsidR="00012B41" w:rsidRPr="00A225A5">
        <w:rPr>
          <w:rStyle w:val="Strong"/>
          <w:rFonts w:ascii="Cordia New" w:eastAsiaTheme="minorHAnsi" w:hAnsi="Cordia New" w:cs="Cordia New"/>
          <w:b/>
          <w:bCs/>
          <w:color w:val="000000" w:themeColor="text1"/>
          <w:kern w:val="0"/>
          <w:sz w:val="32"/>
          <w:szCs w:val="32"/>
          <w:cs/>
        </w:rPr>
        <w:t xml:space="preserve"> </w:t>
      </w:r>
      <w:ins w:id="43" w:author="Sompob Gingngoen" w:date="2022-09-23T19:01:00Z">
        <w:r w:rsidR="00AB0CC2">
          <w:rPr>
            <w:rStyle w:val="Strong"/>
            <w:rFonts w:ascii="Cordia New" w:eastAsiaTheme="minorHAnsi" w:hAnsi="Cordia New" w:cs="Cordia New" w:hint="cs"/>
            <w:b/>
            <w:bCs/>
            <w:color w:val="000000" w:themeColor="text1"/>
            <w:kern w:val="0"/>
            <w:sz w:val="32"/>
            <w:szCs w:val="32"/>
            <w:cs/>
          </w:rPr>
          <w:t>พัฒนาทักษะสร้าง</w:t>
        </w:r>
      </w:ins>
      <w:del w:id="44" w:author="Sompob Gingngoen" w:date="2022-09-23T19:01:00Z">
        <w:r w:rsidR="00FB3E3C" w:rsidRPr="00A225A5" w:rsidDel="00AB0CC2">
          <w:rPr>
            <w:rStyle w:val="Strong"/>
            <w:rFonts w:ascii="Cordia New" w:eastAsiaTheme="minorHAnsi" w:hAnsi="Cordia New" w:cs="Cordia New"/>
            <w:b/>
            <w:bCs/>
            <w:color w:val="000000" w:themeColor="text1"/>
            <w:kern w:val="0"/>
            <w:sz w:val="32"/>
            <w:szCs w:val="32"/>
            <w:cs/>
          </w:rPr>
          <w:delText>พัฒนา</w:delText>
        </w:r>
      </w:del>
      <w:del w:id="45" w:author="Sompob Gingngoen" w:date="2022-09-23T18:54:00Z">
        <w:r w:rsidR="00FB3E3C" w:rsidRPr="00A225A5" w:rsidDel="00160A6C">
          <w:rPr>
            <w:rStyle w:val="Strong"/>
            <w:rFonts w:ascii="Cordia New" w:eastAsiaTheme="minorHAnsi" w:hAnsi="Cordia New" w:cs="Cordia New"/>
            <w:b/>
            <w:bCs/>
            <w:color w:val="000000" w:themeColor="text1"/>
            <w:kern w:val="0"/>
            <w:sz w:val="32"/>
            <w:szCs w:val="32"/>
            <w:cs/>
          </w:rPr>
          <w:delText>ทักษะ</w:delText>
        </w:r>
      </w:del>
      <w:r w:rsidR="00FB3E3C" w:rsidRPr="00A225A5">
        <w:rPr>
          <w:rStyle w:val="Strong"/>
          <w:rFonts w:ascii="Cordia New" w:eastAsiaTheme="minorHAnsi" w:hAnsi="Cordia New" w:cs="Cordia New"/>
          <w:b/>
          <w:bCs/>
          <w:color w:val="000000" w:themeColor="text1"/>
          <w:kern w:val="0"/>
          <w:sz w:val="32"/>
          <w:szCs w:val="32"/>
          <w:cs/>
        </w:rPr>
        <w:t>อาชีพ</w:t>
      </w:r>
      <w:del w:id="46" w:author="Sompob Gingngoen" w:date="2022-09-23T18:48:00Z">
        <w:r w:rsidR="00FB3E3C" w:rsidRPr="00A225A5" w:rsidDel="00160A6C">
          <w:rPr>
            <w:rStyle w:val="Strong"/>
            <w:rFonts w:ascii="Cordia New" w:eastAsiaTheme="minorHAnsi" w:hAnsi="Cordia New" w:cs="Cordia New"/>
            <w:b/>
            <w:bCs/>
            <w:color w:val="000000" w:themeColor="text1"/>
            <w:kern w:val="0"/>
            <w:sz w:val="32"/>
            <w:szCs w:val="32"/>
            <w:cs/>
          </w:rPr>
          <w:delText xml:space="preserve">ที่ตลาดต้องการ </w:delText>
        </w:r>
      </w:del>
      <w:ins w:id="47" w:author="Sompob Gingngoen" w:date="2022-09-23T18:48:00Z">
        <w:r w:rsidR="00160A6C">
          <w:rPr>
            <w:rStyle w:val="Strong"/>
            <w:rFonts w:ascii="Cordia New" w:eastAsiaTheme="minorHAnsi" w:hAnsi="Cordia New" w:cs="Cordia New" w:hint="cs"/>
            <w:b/>
            <w:bCs/>
            <w:color w:val="000000" w:themeColor="text1"/>
            <w:kern w:val="0"/>
            <w:sz w:val="32"/>
            <w:szCs w:val="32"/>
            <w:cs/>
          </w:rPr>
          <w:t xml:space="preserve"> </w:t>
        </w:r>
      </w:ins>
      <w:ins w:id="48" w:author="Patima Sinthupinyo" w:date="2022-09-23T17:12:00Z">
        <w:r w:rsidR="00C9489B" w:rsidRPr="00A225A5">
          <w:rPr>
            <w:rStyle w:val="Strong"/>
            <w:rFonts w:ascii="Cordia New" w:eastAsiaTheme="minorHAnsi" w:hAnsi="Cordia New" w:cs="Cordia New"/>
            <w:b/>
            <w:bCs/>
            <w:color w:val="000000" w:themeColor="text1"/>
            <w:kern w:val="0"/>
            <w:sz w:val="32"/>
            <w:szCs w:val="32"/>
          </w:rPr>
          <w:t>5</w:t>
        </w:r>
      </w:ins>
      <w:del w:id="49" w:author="Patima Sinthupinyo" w:date="2022-09-23T17:12:00Z">
        <w:r w:rsidR="00FB3E3C" w:rsidRPr="00A225A5" w:rsidDel="00C9489B">
          <w:rPr>
            <w:rStyle w:val="Strong"/>
            <w:rFonts w:ascii="Cordia New" w:eastAsiaTheme="minorHAnsi" w:hAnsi="Cordia New" w:cs="Cordia New"/>
            <w:b/>
            <w:bCs/>
            <w:color w:val="000000" w:themeColor="text1"/>
            <w:kern w:val="0"/>
            <w:sz w:val="32"/>
            <w:szCs w:val="32"/>
          </w:rPr>
          <w:delText>2</w:delText>
        </w:r>
      </w:del>
      <w:r w:rsidR="00FB3E3C" w:rsidRPr="00A225A5">
        <w:rPr>
          <w:rStyle w:val="Strong"/>
          <w:rFonts w:ascii="Cordia New" w:eastAsiaTheme="minorHAnsi" w:hAnsi="Cordia New" w:cs="Cordia New"/>
          <w:b/>
          <w:bCs/>
          <w:color w:val="000000" w:themeColor="text1"/>
          <w:kern w:val="0"/>
          <w:sz w:val="32"/>
          <w:szCs w:val="32"/>
        </w:rPr>
        <w:t xml:space="preserve">0,000 </w:t>
      </w:r>
      <w:r w:rsidR="00FB3E3C" w:rsidRPr="00A225A5">
        <w:rPr>
          <w:rStyle w:val="Strong"/>
          <w:rFonts w:ascii="Cordia New" w:eastAsiaTheme="minorHAnsi" w:hAnsi="Cordia New" w:cs="Cordia New"/>
          <w:b/>
          <w:bCs/>
          <w:color w:val="000000" w:themeColor="text1"/>
          <w:kern w:val="0"/>
          <w:sz w:val="32"/>
          <w:szCs w:val="32"/>
          <w:cs/>
        </w:rPr>
        <w:t>คน</w:t>
      </w:r>
      <w:del w:id="50" w:author="Sompob Gingngoen" w:date="2022-09-23T18:48:00Z">
        <w:r w:rsidR="00FB3E3C" w:rsidRPr="00A225A5" w:rsidDel="00160A6C">
          <w:rPr>
            <w:rStyle w:val="Strong"/>
            <w:rFonts w:ascii="Cordia New" w:eastAsiaTheme="minorHAnsi" w:hAnsi="Cordia New" w:cs="Cordia New"/>
            <w:b/>
            <w:bCs/>
            <w:color w:val="000000" w:themeColor="text1"/>
            <w:kern w:val="0"/>
            <w:sz w:val="32"/>
            <w:szCs w:val="32"/>
            <w:cs/>
          </w:rPr>
          <w:delText xml:space="preserve">ในปี </w:delText>
        </w:r>
        <w:r w:rsidR="00FB3E3C" w:rsidRPr="00A225A5" w:rsidDel="00160A6C">
          <w:rPr>
            <w:rStyle w:val="Strong"/>
            <w:rFonts w:ascii="Cordia New" w:eastAsiaTheme="minorHAnsi" w:hAnsi="Cordia New" w:cs="Cordia New"/>
            <w:b/>
            <w:bCs/>
            <w:color w:val="000000" w:themeColor="text1"/>
            <w:kern w:val="0"/>
            <w:sz w:val="32"/>
            <w:szCs w:val="32"/>
          </w:rPr>
          <w:delText>25</w:delText>
        </w:r>
      </w:del>
      <w:ins w:id="51" w:author="Patima Sinthupinyo" w:date="2022-09-23T17:12:00Z">
        <w:del w:id="52" w:author="Sompob Gingngoen" w:date="2022-09-23T18:48:00Z">
          <w:r w:rsidR="00C9489B" w:rsidRPr="00A225A5" w:rsidDel="00160A6C">
            <w:rPr>
              <w:rStyle w:val="Strong"/>
              <w:rFonts w:ascii="Cordia New" w:eastAsiaTheme="minorHAnsi" w:hAnsi="Cordia New" w:cs="Cordia New"/>
              <w:b/>
              <w:bCs/>
              <w:color w:val="000000" w:themeColor="text1"/>
              <w:kern w:val="0"/>
              <w:sz w:val="32"/>
              <w:szCs w:val="32"/>
            </w:rPr>
            <w:delText>73</w:delText>
          </w:r>
        </w:del>
      </w:ins>
      <w:del w:id="53" w:author="Sompob Gingngoen" w:date="2022-09-23T18:48:00Z">
        <w:r w:rsidR="00FB3E3C" w:rsidRPr="00A225A5" w:rsidDel="00160A6C">
          <w:rPr>
            <w:rStyle w:val="Strong"/>
            <w:rFonts w:ascii="Cordia New" w:eastAsiaTheme="minorHAnsi" w:hAnsi="Cordia New" w:cs="Cordia New"/>
            <w:b/>
            <w:bCs/>
            <w:color w:val="000000" w:themeColor="text1"/>
            <w:kern w:val="0"/>
            <w:sz w:val="32"/>
            <w:szCs w:val="32"/>
          </w:rPr>
          <w:delText>68</w:delText>
        </w:r>
        <w:r w:rsidR="00FB3E3C" w:rsidRPr="00A225A5" w:rsidDel="00160A6C">
          <w:rPr>
            <w:rStyle w:val="Strong"/>
            <w:rFonts w:ascii="Cordia New" w:eastAsiaTheme="minorHAnsi" w:hAnsi="Cordia New" w:cs="Cordia New"/>
            <w:b/>
            <w:bCs/>
            <w:color w:val="000000" w:themeColor="text1"/>
            <w:kern w:val="0"/>
            <w:sz w:val="32"/>
            <w:szCs w:val="32"/>
            <w:cs/>
          </w:rPr>
          <w:delText xml:space="preserve">  </w:delText>
        </w:r>
      </w:del>
      <w:ins w:id="54" w:author="Sompob Gingngoen" w:date="2022-09-23T18:48:00Z">
        <w:r w:rsidR="00160A6C">
          <w:rPr>
            <w:rStyle w:val="Strong"/>
            <w:rFonts w:ascii="Cordia New" w:eastAsiaTheme="minorHAnsi" w:hAnsi="Cordia New" w:cs="Cordia New" w:hint="cs"/>
            <w:b/>
            <w:bCs/>
            <w:color w:val="000000" w:themeColor="text1"/>
            <w:kern w:val="0"/>
            <w:sz w:val="32"/>
            <w:szCs w:val="32"/>
            <w:cs/>
          </w:rPr>
          <w:t xml:space="preserve"> </w:t>
        </w:r>
      </w:ins>
      <w:r w:rsidR="004C1071" w:rsidRPr="00A225A5">
        <w:rPr>
          <w:rStyle w:val="Strong"/>
          <w:rFonts w:ascii="Cordia New" w:eastAsiaTheme="minorHAnsi" w:hAnsi="Cordia New" w:cs="Cordia New"/>
          <w:b/>
          <w:bCs/>
          <w:color w:val="000000" w:themeColor="text1"/>
          <w:kern w:val="0"/>
          <w:sz w:val="32"/>
          <w:szCs w:val="32"/>
          <w:cs/>
        </w:rPr>
        <w:t>พร้อม</w:t>
      </w:r>
      <w:ins w:id="55" w:author="Sompob Gingngoen" w:date="2022-09-23T19:07:00Z">
        <w:r w:rsidR="00E938EA">
          <w:rPr>
            <w:rStyle w:val="Strong"/>
            <w:rFonts w:ascii="Cordia New" w:eastAsiaTheme="minorHAnsi" w:hAnsi="Cordia New" w:cs="Cordia New" w:hint="cs"/>
            <w:b/>
            <w:bCs/>
            <w:color w:val="000000" w:themeColor="text1"/>
            <w:kern w:val="0"/>
            <w:sz w:val="32"/>
            <w:szCs w:val="32"/>
            <w:cs/>
          </w:rPr>
          <w:t>คิดค้น</w:t>
        </w:r>
      </w:ins>
      <w:del w:id="56" w:author="Sompob Gingngoen" w:date="2022-09-23T19:07:00Z">
        <w:r w:rsidR="004C1071" w:rsidRPr="00A225A5" w:rsidDel="00E938EA">
          <w:rPr>
            <w:rStyle w:val="Strong"/>
            <w:rFonts w:ascii="Cordia New" w:eastAsiaTheme="minorHAnsi" w:hAnsi="Cordia New" w:cs="Cordia New"/>
            <w:b/>
            <w:bCs/>
            <w:color w:val="000000" w:themeColor="text1"/>
            <w:kern w:val="0"/>
            <w:sz w:val="32"/>
            <w:szCs w:val="32"/>
            <w:cs/>
          </w:rPr>
          <w:delText>พัฒนา</w:delText>
        </w:r>
      </w:del>
      <w:r w:rsidR="004C1071" w:rsidRPr="00A225A5">
        <w:rPr>
          <w:rStyle w:val="Strong"/>
          <w:rFonts w:ascii="Cordia New" w:eastAsiaTheme="minorHAnsi" w:hAnsi="Cordia New" w:cs="Cordia New"/>
          <w:b/>
          <w:bCs/>
          <w:color w:val="000000" w:themeColor="text1"/>
          <w:kern w:val="0"/>
          <w:sz w:val="32"/>
          <w:szCs w:val="32"/>
          <w:cs/>
        </w:rPr>
        <w:t>นวัตกรรมโซลูชัน เทคโนโลยีดิจิทัล ให้ลูกค้ามีความเป็นอยู่ที่ดีขึ้น</w:t>
      </w:r>
      <w:ins w:id="57" w:author="Sompob Gingngoen" w:date="2022-09-23T19:02:00Z">
        <w:r w:rsidR="00AB0CC2">
          <w:rPr>
            <w:rStyle w:val="Strong"/>
            <w:rFonts w:ascii="Cordia New" w:eastAsiaTheme="minorHAnsi" w:hAnsi="Cordia New" w:cs="Cordia New" w:hint="cs"/>
            <w:b/>
            <w:bCs/>
            <w:color w:val="000000" w:themeColor="text1"/>
            <w:kern w:val="0"/>
            <w:sz w:val="32"/>
            <w:szCs w:val="32"/>
            <w:cs/>
          </w:rPr>
          <w:t xml:space="preserve"> </w:t>
        </w:r>
      </w:ins>
      <w:del w:id="58" w:author="Sompob Gingngoen" w:date="2022-09-23T18:54:00Z">
        <w:r w:rsidR="004C1071" w:rsidRPr="00A225A5" w:rsidDel="00160A6C">
          <w:rPr>
            <w:rStyle w:val="Strong"/>
            <w:rFonts w:ascii="Cordia New" w:eastAsiaTheme="minorHAnsi" w:hAnsi="Cordia New" w:cs="Cordia New"/>
            <w:b/>
            <w:bCs/>
            <w:color w:val="000000" w:themeColor="text1"/>
            <w:kern w:val="0"/>
            <w:sz w:val="32"/>
            <w:szCs w:val="32"/>
            <w:cs/>
          </w:rPr>
          <w:delText xml:space="preserve"> </w:delText>
        </w:r>
      </w:del>
      <w:del w:id="59" w:author="Sompob Gingngoen" w:date="2022-09-23T19:02:00Z">
        <w:r w:rsidR="009A7D93" w:rsidRPr="00A225A5" w:rsidDel="00AB0CC2">
          <w:rPr>
            <w:rStyle w:val="Strong"/>
            <w:rFonts w:ascii="Cordia New" w:eastAsiaTheme="minorHAnsi" w:hAnsi="Cordia New" w:cs="Cordia New"/>
            <w:b/>
            <w:bCs/>
            <w:color w:val="000000" w:themeColor="text1"/>
            <w:kern w:val="0"/>
            <w:sz w:val="32"/>
            <w:szCs w:val="32"/>
            <w:cs/>
          </w:rPr>
          <w:delText xml:space="preserve"> </w:delText>
        </w:r>
      </w:del>
      <w:r w:rsidR="00FB3E3C" w:rsidRPr="00A225A5">
        <w:rPr>
          <w:rStyle w:val="Strong"/>
          <w:rFonts w:ascii="Cordia New" w:eastAsiaTheme="minorHAnsi" w:hAnsi="Cordia New" w:cs="Cordia New"/>
          <w:b/>
          <w:bCs/>
          <w:color w:val="000000" w:themeColor="text1"/>
          <w:kern w:val="0"/>
          <w:sz w:val="32"/>
          <w:szCs w:val="32"/>
          <w:cs/>
        </w:rPr>
        <w:t>และ</w:t>
      </w:r>
      <w:r w:rsidR="00090164" w:rsidRPr="00A225A5">
        <w:rPr>
          <w:rStyle w:val="Strong"/>
          <w:rFonts w:ascii="Cordia New" w:eastAsiaTheme="minorHAnsi" w:hAnsi="Cordia New" w:cs="Cordia New"/>
          <w:b/>
          <w:bCs/>
          <w:color w:val="000000" w:themeColor="text1"/>
          <w:kern w:val="0"/>
          <w:sz w:val="32"/>
          <w:szCs w:val="32"/>
          <w:cs/>
        </w:rPr>
        <w:t xml:space="preserve">ร่วมมือกับหน่วยงานต่าง ๆ </w:t>
      </w:r>
      <w:r w:rsidR="009A7D93" w:rsidRPr="00A225A5">
        <w:rPr>
          <w:rStyle w:val="Strong"/>
          <w:rFonts w:ascii="Cordia New" w:eastAsiaTheme="minorHAnsi" w:hAnsi="Cordia New" w:cs="Cordia New"/>
          <w:b/>
          <w:bCs/>
          <w:color w:val="000000" w:themeColor="text1"/>
          <w:kern w:val="0"/>
          <w:sz w:val="32"/>
          <w:szCs w:val="32"/>
          <w:cs/>
        </w:rPr>
        <w:t>เพื่อ</w:t>
      </w:r>
      <w:r w:rsidR="004C1071" w:rsidRPr="00A225A5">
        <w:rPr>
          <w:rStyle w:val="Strong"/>
          <w:rFonts w:ascii="Cordia New" w:eastAsiaTheme="minorHAnsi" w:hAnsi="Cordia New" w:cs="Cordia New"/>
          <w:b/>
          <w:bCs/>
          <w:color w:val="000000" w:themeColor="text1"/>
          <w:kern w:val="0"/>
          <w:sz w:val="32"/>
          <w:szCs w:val="32"/>
          <w:cs/>
        </w:rPr>
        <w:t>ส่งต่อโลกที่ยั่งยืนให้คนรุ่นถัดไป</w:t>
      </w:r>
    </w:p>
    <w:p w14:paraId="2F745410" w14:textId="53C80791" w:rsidR="00662C21" w:rsidRPr="00C04BB7" w:rsidRDefault="00C53E27">
      <w:pPr>
        <w:pStyle w:val="Heading1"/>
        <w:shd w:val="clear" w:color="auto" w:fill="FFFFFF"/>
        <w:ind w:right="-94"/>
        <w:rPr>
          <w:rFonts w:ascii="Cordia New" w:hAnsi="Cordia New" w:cs="Cordia New"/>
          <w:b w:val="0"/>
          <w:bCs w:val="0"/>
          <w:color w:val="000000" w:themeColor="text1"/>
          <w:sz w:val="32"/>
          <w:szCs w:val="32"/>
          <w:shd w:val="clear" w:color="auto" w:fill="FFFFFF"/>
          <w:rPrChange w:id="60" w:author="Poypiti Amatatham" w:date="2022-09-24T10:12:00Z">
            <w:rPr>
              <w:rFonts w:asciiTheme="minorBidi" w:hAnsiTheme="minorBidi"/>
            </w:rPr>
          </w:rPrChange>
        </w:rPr>
        <w:pPrChange w:id="61" w:author="Sompob Gingngoen" w:date="2022-09-23T17:45:00Z">
          <w:pPr>
            <w:pStyle w:val="Heading1"/>
            <w:shd w:val="clear" w:color="auto" w:fill="FFFFFF"/>
            <w:ind w:right="-138"/>
          </w:pPr>
        </w:pPrChange>
      </w:pPr>
      <w:r w:rsidRPr="00A225A5">
        <w:rPr>
          <w:rStyle w:val="Strong"/>
          <w:rFonts w:ascii="Cordia New" w:hAnsi="Cordia New" w:cs="Cordia New"/>
          <w:color w:val="000000" w:themeColor="text1"/>
          <w:sz w:val="32"/>
          <w:szCs w:val="32"/>
          <w:cs/>
        </w:rPr>
        <w:tab/>
      </w:r>
      <w:ins w:id="62" w:author="Sompob Gingngoen" w:date="2022-09-23T18:49:00Z">
        <w:r w:rsidR="00160A6C" w:rsidRPr="00C71DF9">
          <w:rPr>
            <w:rStyle w:val="Strong"/>
            <w:rFonts w:ascii="Cordia New" w:eastAsiaTheme="minorHAnsi" w:hAnsi="Cordia New" w:cs="Cordia New"/>
            <w:color w:val="000000" w:themeColor="text1"/>
            <w:sz w:val="32"/>
            <w:szCs w:val="32"/>
            <w:cs/>
          </w:rPr>
          <w:t xml:space="preserve">วันที่ </w:t>
        </w:r>
        <w:r w:rsidR="00160A6C" w:rsidRPr="00C71DF9">
          <w:rPr>
            <w:rStyle w:val="Strong"/>
            <w:rFonts w:ascii="Cordia New" w:eastAsiaTheme="minorHAnsi" w:hAnsi="Cordia New" w:cs="Cordia New"/>
            <w:color w:val="000000" w:themeColor="text1"/>
            <w:sz w:val="32"/>
            <w:szCs w:val="32"/>
          </w:rPr>
          <w:t xml:space="preserve">23 </w:t>
        </w:r>
        <w:r w:rsidR="00160A6C" w:rsidRPr="00C71DF9">
          <w:rPr>
            <w:rStyle w:val="Strong"/>
            <w:rFonts w:ascii="Cordia New" w:eastAsiaTheme="minorHAnsi" w:hAnsi="Cordia New" w:cs="Cordia New"/>
            <w:color w:val="000000" w:themeColor="text1"/>
            <w:sz w:val="32"/>
            <w:szCs w:val="32"/>
            <w:cs/>
          </w:rPr>
          <w:t xml:space="preserve">กันยายน </w:t>
        </w:r>
        <w:r w:rsidR="00160A6C" w:rsidRPr="00C71DF9">
          <w:rPr>
            <w:rStyle w:val="Strong"/>
            <w:rFonts w:ascii="Cordia New" w:eastAsiaTheme="minorHAnsi" w:hAnsi="Cordia New" w:cs="Cordia New"/>
            <w:color w:val="000000" w:themeColor="text1"/>
            <w:sz w:val="32"/>
            <w:szCs w:val="32"/>
          </w:rPr>
          <w:t xml:space="preserve">2565  </w:t>
        </w:r>
      </w:ins>
      <w:r w:rsidR="00A270FB" w:rsidRPr="00A225A5">
        <w:rPr>
          <w:rStyle w:val="Strong"/>
          <w:rFonts w:ascii="Cordia New" w:hAnsi="Cordia New" w:cs="Cordia New"/>
          <w:color w:val="000000" w:themeColor="text1"/>
          <w:sz w:val="32"/>
          <w:szCs w:val="32"/>
          <w:cs/>
        </w:rPr>
        <w:t>เอสซีจี</w:t>
      </w:r>
      <w:del w:id="63" w:author="Sompob Gingngoen" w:date="2022-09-23T18:49:00Z">
        <w:r w:rsidR="00A270FB" w:rsidRPr="00A225A5" w:rsidDel="00160A6C">
          <w:rPr>
            <w:rStyle w:val="Strong"/>
            <w:rFonts w:ascii="Cordia New" w:hAnsi="Cordia New" w:cs="Cordia New"/>
            <w:color w:val="000000" w:themeColor="text1"/>
            <w:sz w:val="32"/>
            <w:szCs w:val="32"/>
            <w:cs/>
          </w:rPr>
          <w:delText xml:space="preserve"> </w:delText>
        </w:r>
      </w:del>
      <w:r w:rsidR="00A270FB" w:rsidRPr="00A225A5">
        <w:rPr>
          <w:rStyle w:val="Strong"/>
          <w:rFonts w:ascii="Cordia New" w:hAnsi="Cordia New" w:cs="Cordia New"/>
          <w:color w:val="000000" w:themeColor="text1"/>
          <w:sz w:val="32"/>
          <w:szCs w:val="32"/>
          <w:cs/>
        </w:rPr>
        <w:t>ได้รับการ</w:t>
      </w:r>
      <w:del w:id="64" w:author="Sompob Gingngoen" w:date="2022-09-23T18:49:00Z">
        <w:r w:rsidR="00A270FB" w:rsidRPr="00A225A5" w:rsidDel="00160A6C">
          <w:rPr>
            <w:rStyle w:val="Strong"/>
            <w:rFonts w:ascii="Cordia New" w:hAnsi="Cordia New" w:cs="Cordia New"/>
            <w:color w:val="000000" w:themeColor="text1"/>
            <w:sz w:val="32"/>
            <w:szCs w:val="32"/>
            <w:cs/>
          </w:rPr>
          <w:delText>ประเมินและ</w:delText>
        </w:r>
      </w:del>
      <w:r w:rsidR="00A270FB" w:rsidRPr="00A225A5">
        <w:rPr>
          <w:rStyle w:val="Strong"/>
          <w:rFonts w:ascii="Cordia New" w:hAnsi="Cordia New" w:cs="Cordia New"/>
          <w:color w:val="000000" w:themeColor="text1"/>
          <w:sz w:val="32"/>
          <w:szCs w:val="32"/>
          <w:cs/>
        </w:rPr>
        <w:t>จัดอันดับ</w:t>
      </w:r>
      <w:ins w:id="65" w:author="Sompob Gingngoen" w:date="2022-09-23T18:49:00Z">
        <w:r w:rsidR="00160A6C">
          <w:rPr>
            <w:rStyle w:val="Strong"/>
            <w:rFonts w:ascii="Cordia New" w:hAnsi="Cordia New" w:cs="Cordia New" w:hint="cs"/>
            <w:color w:val="000000" w:themeColor="text1"/>
            <w:sz w:val="32"/>
            <w:szCs w:val="32"/>
            <w:cs/>
          </w:rPr>
          <w:t xml:space="preserve">เป็นที่  </w:t>
        </w:r>
        <w:r w:rsidR="00160A6C" w:rsidRPr="00AE0B32">
          <w:rPr>
            <w:rStyle w:val="Strong"/>
            <w:rFonts w:ascii="Cordia New" w:hAnsi="Cordia New" w:cs="Cordia New"/>
            <w:color w:val="000000" w:themeColor="text1"/>
            <w:sz w:val="32"/>
            <w:szCs w:val="32"/>
          </w:rPr>
          <w:t xml:space="preserve">1 </w:t>
        </w:r>
        <w:r w:rsidR="00160A6C" w:rsidRPr="00AE0B32">
          <w:rPr>
            <w:rStyle w:val="Strong"/>
            <w:rFonts w:ascii="Cordia New" w:hAnsi="Cordia New" w:cs="Cordia New"/>
            <w:color w:val="000000" w:themeColor="text1"/>
            <w:sz w:val="32"/>
            <w:szCs w:val="32"/>
            <w:cs/>
          </w:rPr>
          <w:t>ของโลก</w:t>
        </w:r>
        <w:r w:rsidR="00160A6C">
          <w:rPr>
            <w:rStyle w:val="Strong"/>
            <w:rFonts w:ascii="Cordia New" w:hAnsi="Cordia New" w:cs="Cordia New" w:hint="cs"/>
            <w:color w:val="000000" w:themeColor="text1"/>
            <w:sz w:val="32"/>
            <w:szCs w:val="32"/>
            <w:cs/>
          </w:rPr>
          <w:t>ด้านการ</w:t>
        </w:r>
      </w:ins>
      <w:del w:id="66" w:author="Sompob Gingngoen" w:date="2022-09-23T18:49:00Z">
        <w:r w:rsidR="00A270FB" w:rsidRPr="00A225A5" w:rsidDel="00160A6C">
          <w:rPr>
            <w:rStyle w:val="Strong"/>
            <w:rFonts w:ascii="Cordia New" w:hAnsi="Cordia New" w:cs="Cordia New"/>
            <w:color w:val="000000" w:themeColor="text1"/>
            <w:sz w:val="32"/>
            <w:szCs w:val="32"/>
            <w:cs/>
          </w:rPr>
          <w:delText>ในดัชนีวัดประสิทธิผลการดำเนินธุรกิจตามแนวทางการ</w:delText>
        </w:r>
      </w:del>
      <w:r w:rsidR="00A270FB" w:rsidRPr="00A225A5">
        <w:rPr>
          <w:rStyle w:val="Strong"/>
          <w:rFonts w:ascii="Cordia New" w:hAnsi="Cordia New" w:cs="Cordia New"/>
          <w:color w:val="000000" w:themeColor="text1"/>
          <w:sz w:val="32"/>
          <w:szCs w:val="32"/>
          <w:cs/>
        </w:rPr>
        <w:t>พัฒนาอย่างยั่งยืน</w:t>
      </w:r>
      <w:ins w:id="67" w:author="Sompob Gingngoen" w:date="2022-09-23T18:49:00Z">
        <w:r w:rsidR="00160A6C">
          <w:rPr>
            <w:rStyle w:val="Strong"/>
            <w:rFonts w:ascii="Cordia New" w:hAnsi="Cordia New" w:cs="Cordia New" w:hint="cs"/>
            <w:color w:val="000000" w:themeColor="text1"/>
            <w:sz w:val="32"/>
            <w:szCs w:val="32"/>
            <w:cs/>
          </w:rPr>
          <w:t>จาก</w:t>
        </w:r>
      </w:ins>
      <w:ins w:id="68" w:author="Sompob Gingngoen" w:date="2022-09-23T18:50:00Z">
        <w:r w:rsidR="00160A6C">
          <w:rPr>
            <w:rStyle w:val="Strong"/>
            <w:rFonts w:ascii="Cordia New" w:hAnsi="Cordia New" w:cs="Cordia New" w:hint="cs"/>
            <w:color w:val="000000" w:themeColor="text1"/>
            <w:sz w:val="32"/>
            <w:szCs w:val="32"/>
            <w:cs/>
          </w:rPr>
          <w:t>ดัชนีความยั่งยืน</w:t>
        </w:r>
      </w:ins>
      <w:r w:rsidR="008E590F" w:rsidRPr="007C2742">
        <w:rPr>
          <w:color w:val="000000" w:themeColor="text1"/>
          <w:rPrChange w:id="69" w:author="Sompob Gingngoen" w:date="2022-09-23T17:42:00Z">
            <w:rPr/>
          </w:rPrChange>
        </w:rPr>
        <w:fldChar w:fldCharType="begin"/>
      </w:r>
      <w:r w:rsidR="008E590F" w:rsidRPr="00A225A5">
        <w:rPr>
          <w:color w:val="000000" w:themeColor="text1"/>
          <w:rPrChange w:id="70" w:author="Sompob Gingngoen" w:date="2022-09-23T17:42:00Z">
            <w:rPr/>
          </w:rPrChange>
        </w:rPr>
        <w:instrText xml:space="preserve"> HYPERLINK </w:instrText>
      </w:r>
      <w:r w:rsidR="008E590F" w:rsidRPr="00A225A5">
        <w:rPr>
          <w:rFonts w:cs="Angsana New"/>
          <w:color w:val="000000" w:themeColor="text1"/>
          <w:cs/>
          <w:rPrChange w:id="71" w:author="Sompob Gingngoen" w:date="2022-09-23T17:42:00Z">
            <w:rPr/>
          </w:rPrChange>
        </w:rPr>
        <w:instrText>"</w:instrText>
      </w:r>
      <w:r w:rsidR="008E590F" w:rsidRPr="00A225A5">
        <w:rPr>
          <w:color w:val="000000" w:themeColor="text1"/>
          <w:rPrChange w:id="72" w:author="Sompob Gingngoen" w:date="2022-09-23T17:42:00Z">
            <w:rPr/>
          </w:rPrChange>
        </w:rPr>
        <w:instrText>https</w:instrText>
      </w:r>
      <w:r w:rsidR="008E590F" w:rsidRPr="00A225A5">
        <w:rPr>
          <w:rFonts w:cs="Angsana New"/>
          <w:color w:val="000000" w:themeColor="text1"/>
          <w:cs/>
          <w:rPrChange w:id="73" w:author="Sompob Gingngoen" w:date="2022-09-23T17:42:00Z">
            <w:rPr/>
          </w:rPrChange>
        </w:rPr>
        <w:instrText>://</w:instrText>
      </w:r>
      <w:r w:rsidR="008E590F" w:rsidRPr="00A225A5">
        <w:rPr>
          <w:color w:val="000000" w:themeColor="text1"/>
          <w:rPrChange w:id="74" w:author="Sompob Gingngoen" w:date="2022-09-23T17:42:00Z">
            <w:rPr/>
          </w:rPrChange>
        </w:rPr>
        <w:instrText>www</w:instrText>
      </w:r>
      <w:r w:rsidR="008E590F" w:rsidRPr="00A225A5">
        <w:rPr>
          <w:rFonts w:cs="Angsana New"/>
          <w:color w:val="000000" w:themeColor="text1"/>
          <w:cs/>
          <w:rPrChange w:id="75" w:author="Sompob Gingngoen" w:date="2022-09-23T17:42:00Z">
            <w:rPr/>
          </w:rPrChange>
        </w:rPr>
        <w:instrText>.</w:instrText>
      </w:r>
      <w:r w:rsidR="008E590F" w:rsidRPr="00A225A5">
        <w:rPr>
          <w:color w:val="000000" w:themeColor="text1"/>
          <w:rPrChange w:id="76" w:author="Sompob Gingngoen" w:date="2022-09-23T17:42:00Z">
            <w:rPr/>
          </w:rPrChange>
        </w:rPr>
        <w:instrText>ryt9</w:instrText>
      </w:r>
      <w:r w:rsidR="008E590F" w:rsidRPr="00A225A5">
        <w:rPr>
          <w:rFonts w:cs="Angsana New"/>
          <w:color w:val="000000" w:themeColor="text1"/>
          <w:cs/>
          <w:rPrChange w:id="77" w:author="Sompob Gingngoen" w:date="2022-09-23T17:42:00Z">
            <w:rPr/>
          </w:rPrChange>
        </w:rPr>
        <w:instrText>.</w:instrText>
      </w:r>
      <w:r w:rsidR="008E590F" w:rsidRPr="00A225A5">
        <w:rPr>
          <w:color w:val="000000" w:themeColor="text1"/>
          <w:rPrChange w:id="78" w:author="Sompob Gingngoen" w:date="2022-09-23T17:42:00Z">
            <w:rPr/>
          </w:rPrChange>
        </w:rPr>
        <w:instrText>com</w:instrText>
      </w:r>
      <w:r w:rsidR="008E590F" w:rsidRPr="00A225A5">
        <w:rPr>
          <w:rFonts w:cs="Angsana New"/>
          <w:color w:val="000000" w:themeColor="text1"/>
          <w:cs/>
          <w:rPrChange w:id="79" w:author="Sompob Gingngoen" w:date="2022-09-23T17:42:00Z">
            <w:rPr/>
          </w:rPrChange>
        </w:rPr>
        <w:instrText>/</w:instrText>
      </w:r>
      <w:r w:rsidR="008E590F" w:rsidRPr="00A225A5">
        <w:rPr>
          <w:color w:val="000000" w:themeColor="text1"/>
          <w:rPrChange w:id="80" w:author="Sompob Gingngoen" w:date="2022-09-23T17:42:00Z">
            <w:rPr/>
          </w:rPrChange>
        </w:rPr>
        <w:instrText>tag</w:instrText>
      </w:r>
      <w:r w:rsidR="008E590F" w:rsidRPr="00A225A5">
        <w:rPr>
          <w:rFonts w:cs="Angsana New"/>
          <w:color w:val="000000" w:themeColor="text1"/>
          <w:cs/>
          <w:rPrChange w:id="81" w:author="Sompob Gingngoen" w:date="2022-09-23T17:42:00Z">
            <w:rPr/>
          </w:rPrChange>
        </w:rPr>
        <w:instrText>/%</w:instrText>
      </w:r>
      <w:r w:rsidR="008E590F" w:rsidRPr="00A225A5">
        <w:rPr>
          <w:color w:val="000000" w:themeColor="text1"/>
          <w:rPrChange w:id="82" w:author="Sompob Gingngoen" w:date="2022-09-23T17:42:00Z">
            <w:rPr/>
          </w:rPrChange>
        </w:rPr>
        <w:instrText>E0</w:instrText>
      </w:r>
      <w:r w:rsidR="008E590F" w:rsidRPr="00A225A5">
        <w:rPr>
          <w:rFonts w:cs="Angsana New"/>
          <w:color w:val="000000" w:themeColor="text1"/>
          <w:cs/>
          <w:rPrChange w:id="83" w:author="Sompob Gingngoen" w:date="2022-09-23T17:42:00Z">
            <w:rPr/>
          </w:rPrChange>
        </w:rPr>
        <w:instrText>%</w:instrText>
      </w:r>
      <w:r w:rsidR="008E590F" w:rsidRPr="00A225A5">
        <w:rPr>
          <w:color w:val="000000" w:themeColor="text1"/>
          <w:rPrChange w:id="84" w:author="Sompob Gingngoen" w:date="2022-09-23T17:42:00Z">
            <w:rPr/>
          </w:rPrChange>
        </w:rPr>
        <w:instrText>B8</w:instrText>
      </w:r>
      <w:r w:rsidR="008E590F" w:rsidRPr="00A225A5">
        <w:rPr>
          <w:rFonts w:cs="Angsana New"/>
          <w:color w:val="000000" w:themeColor="text1"/>
          <w:cs/>
          <w:rPrChange w:id="85" w:author="Sompob Gingngoen" w:date="2022-09-23T17:42:00Z">
            <w:rPr/>
          </w:rPrChange>
        </w:rPr>
        <w:instrText>%</w:instrText>
      </w:r>
      <w:r w:rsidR="008E590F" w:rsidRPr="00A225A5">
        <w:rPr>
          <w:color w:val="000000" w:themeColor="text1"/>
          <w:rPrChange w:id="86" w:author="Sompob Gingngoen" w:date="2022-09-23T17:42:00Z">
            <w:rPr/>
          </w:rPrChange>
        </w:rPr>
        <w:instrText>94</w:instrText>
      </w:r>
      <w:r w:rsidR="008E590F" w:rsidRPr="00A225A5">
        <w:rPr>
          <w:rFonts w:cs="Angsana New"/>
          <w:color w:val="000000" w:themeColor="text1"/>
          <w:cs/>
          <w:rPrChange w:id="87" w:author="Sompob Gingngoen" w:date="2022-09-23T17:42:00Z">
            <w:rPr/>
          </w:rPrChange>
        </w:rPr>
        <w:instrText>%</w:instrText>
      </w:r>
      <w:r w:rsidR="008E590F" w:rsidRPr="00A225A5">
        <w:rPr>
          <w:color w:val="000000" w:themeColor="text1"/>
          <w:rPrChange w:id="88" w:author="Sompob Gingngoen" w:date="2022-09-23T17:42:00Z">
            <w:rPr/>
          </w:rPrChange>
        </w:rPr>
        <w:instrText>E0</w:instrText>
      </w:r>
      <w:r w:rsidR="008E590F" w:rsidRPr="00A225A5">
        <w:rPr>
          <w:rFonts w:cs="Angsana New"/>
          <w:color w:val="000000" w:themeColor="text1"/>
          <w:cs/>
          <w:rPrChange w:id="89" w:author="Sompob Gingngoen" w:date="2022-09-23T17:42:00Z">
            <w:rPr/>
          </w:rPrChange>
        </w:rPr>
        <w:instrText>%</w:instrText>
      </w:r>
      <w:r w:rsidR="008E590F" w:rsidRPr="00A225A5">
        <w:rPr>
          <w:color w:val="000000" w:themeColor="text1"/>
          <w:rPrChange w:id="90" w:author="Sompob Gingngoen" w:date="2022-09-23T17:42:00Z">
            <w:rPr/>
          </w:rPrChange>
        </w:rPr>
        <w:instrText>B8</w:instrText>
      </w:r>
      <w:r w:rsidR="008E590F" w:rsidRPr="00A225A5">
        <w:rPr>
          <w:rFonts w:cs="Angsana New"/>
          <w:color w:val="000000" w:themeColor="text1"/>
          <w:cs/>
          <w:rPrChange w:id="91" w:author="Sompob Gingngoen" w:date="2022-09-23T17:42:00Z">
            <w:rPr/>
          </w:rPrChange>
        </w:rPr>
        <w:instrText>%</w:instrText>
      </w:r>
      <w:r w:rsidR="008E590F" w:rsidRPr="00A225A5">
        <w:rPr>
          <w:color w:val="000000" w:themeColor="text1"/>
          <w:rPrChange w:id="92" w:author="Sompob Gingngoen" w:date="2022-09-23T17:42:00Z">
            <w:rPr/>
          </w:rPrChange>
        </w:rPr>
        <w:instrText>B2</w:instrText>
      </w:r>
      <w:r w:rsidR="008E590F" w:rsidRPr="00A225A5">
        <w:rPr>
          <w:rFonts w:cs="Angsana New"/>
          <w:color w:val="000000" w:themeColor="text1"/>
          <w:cs/>
          <w:rPrChange w:id="93" w:author="Sompob Gingngoen" w:date="2022-09-23T17:42:00Z">
            <w:rPr/>
          </w:rPrChange>
        </w:rPr>
        <w:instrText>%</w:instrText>
      </w:r>
      <w:r w:rsidR="008E590F" w:rsidRPr="00A225A5">
        <w:rPr>
          <w:color w:val="000000" w:themeColor="text1"/>
          <w:rPrChange w:id="94" w:author="Sompob Gingngoen" w:date="2022-09-23T17:42:00Z">
            <w:rPr/>
          </w:rPrChange>
        </w:rPr>
        <w:instrText>E0</w:instrText>
      </w:r>
      <w:r w:rsidR="008E590F" w:rsidRPr="00A225A5">
        <w:rPr>
          <w:rFonts w:cs="Angsana New"/>
          <w:color w:val="000000" w:themeColor="text1"/>
          <w:cs/>
          <w:rPrChange w:id="95" w:author="Sompob Gingngoen" w:date="2022-09-23T17:42:00Z">
            <w:rPr/>
          </w:rPrChange>
        </w:rPr>
        <w:instrText>%</w:instrText>
      </w:r>
      <w:r w:rsidR="008E590F" w:rsidRPr="00A225A5">
        <w:rPr>
          <w:color w:val="000000" w:themeColor="text1"/>
          <w:rPrChange w:id="96" w:author="Sompob Gingngoen" w:date="2022-09-23T17:42:00Z">
            <w:rPr/>
          </w:rPrChange>
        </w:rPr>
        <w:instrText>B8</w:instrText>
      </w:r>
      <w:r w:rsidR="008E590F" w:rsidRPr="00A225A5">
        <w:rPr>
          <w:rFonts w:cs="Angsana New"/>
          <w:color w:val="000000" w:themeColor="text1"/>
          <w:cs/>
          <w:rPrChange w:id="97" w:author="Sompob Gingngoen" w:date="2022-09-23T17:42:00Z">
            <w:rPr/>
          </w:rPrChange>
        </w:rPr>
        <w:instrText>%</w:instrText>
      </w:r>
      <w:r w:rsidR="008E590F" w:rsidRPr="00A225A5">
        <w:rPr>
          <w:color w:val="000000" w:themeColor="text1"/>
          <w:rPrChange w:id="98" w:author="Sompob Gingngoen" w:date="2022-09-23T17:42:00Z">
            <w:rPr/>
          </w:rPrChange>
        </w:rPr>
        <w:instrText>A7</w:instrText>
      </w:r>
      <w:r w:rsidR="008E590F" w:rsidRPr="00A225A5">
        <w:rPr>
          <w:rFonts w:cs="Angsana New"/>
          <w:color w:val="000000" w:themeColor="text1"/>
          <w:cs/>
          <w:rPrChange w:id="99" w:author="Sompob Gingngoen" w:date="2022-09-23T17:42:00Z">
            <w:rPr/>
          </w:rPrChange>
        </w:rPr>
        <w:instrText>%</w:instrText>
      </w:r>
      <w:r w:rsidR="008E590F" w:rsidRPr="00A225A5">
        <w:rPr>
          <w:color w:val="000000" w:themeColor="text1"/>
          <w:rPrChange w:id="100" w:author="Sompob Gingngoen" w:date="2022-09-23T17:42:00Z">
            <w:rPr/>
          </w:rPrChange>
        </w:rPr>
        <w:instrText>E0</w:instrText>
      </w:r>
      <w:r w:rsidR="008E590F" w:rsidRPr="00A225A5">
        <w:rPr>
          <w:rFonts w:cs="Angsana New"/>
          <w:color w:val="000000" w:themeColor="text1"/>
          <w:cs/>
          <w:rPrChange w:id="101" w:author="Sompob Gingngoen" w:date="2022-09-23T17:42:00Z">
            <w:rPr/>
          </w:rPrChange>
        </w:rPr>
        <w:instrText>%</w:instrText>
      </w:r>
      <w:r w:rsidR="008E590F" w:rsidRPr="00A225A5">
        <w:rPr>
          <w:color w:val="000000" w:themeColor="text1"/>
          <w:rPrChange w:id="102" w:author="Sompob Gingngoen" w:date="2022-09-23T17:42:00Z">
            <w:rPr/>
          </w:rPrChange>
        </w:rPr>
        <w:instrText>B8</w:instrText>
      </w:r>
      <w:r w:rsidR="008E590F" w:rsidRPr="00A225A5">
        <w:rPr>
          <w:rFonts w:cs="Angsana New"/>
          <w:color w:val="000000" w:themeColor="text1"/>
          <w:cs/>
          <w:rPrChange w:id="103" w:author="Sompob Gingngoen" w:date="2022-09-23T17:42:00Z">
            <w:rPr/>
          </w:rPrChange>
        </w:rPr>
        <w:instrText>%</w:instrText>
      </w:r>
      <w:r w:rsidR="008E590F" w:rsidRPr="00A225A5">
        <w:rPr>
          <w:color w:val="000000" w:themeColor="text1"/>
          <w:rPrChange w:id="104" w:author="Sompob Gingngoen" w:date="2022-09-23T17:42:00Z">
            <w:rPr/>
          </w:rPrChange>
        </w:rPr>
        <w:instrText>99</w:instrText>
      </w:r>
      <w:r w:rsidR="008E590F" w:rsidRPr="00A225A5">
        <w:rPr>
          <w:rFonts w:cs="Angsana New"/>
          <w:color w:val="000000" w:themeColor="text1"/>
          <w:cs/>
          <w:rPrChange w:id="105" w:author="Sompob Gingngoen" w:date="2022-09-23T17:42:00Z">
            <w:rPr/>
          </w:rPrChange>
        </w:rPr>
        <w:instrText>%</w:instrText>
      </w:r>
      <w:r w:rsidR="008E590F" w:rsidRPr="00A225A5">
        <w:rPr>
          <w:color w:val="000000" w:themeColor="text1"/>
          <w:rPrChange w:id="106" w:author="Sompob Gingngoen" w:date="2022-09-23T17:42:00Z">
            <w:rPr/>
          </w:rPrChange>
        </w:rPr>
        <w:instrText>E0</w:instrText>
      </w:r>
      <w:r w:rsidR="008E590F" w:rsidRPr="00A225A5">
        <w:rPr>
          <w:rFonts w:cs="Angsana New"/>
          <w:color w:val="000000" w:themeColor="text1"/>
          <w:cs/>
          <w:rPrChange w:id="107" w:author="Sompob Gingngoen" w:date="2022-09-23T17:42:00Z">
            <w:rPr/>
          </w:rPrChange>
        </w:rPr>
        <w:instrText>%</w:instrText>
      </w:r>
      <w:r w:rsidR="008E590F" w:rsidRPr="00A225A5">
        <w:rPr>
          <w:color w:val="000000" w:themeColor="text1"/>
          <w:rPrChange w:id="108" w:author="Sompob Gingngoen" w:date="2022-09-23T17:42:00Z">
            <w:rPr/>
          </w:rPrChange>
        </w:rPr>
        <w:instrText>B9</w:instrText>
      </w:r>
      <w:r w:rsidR="008E590F" w:rsidRPr="00A225A5">
        <w:rPr>
          <w:rFonts w:cs="Angsana New"/>
          <w:color w:val="000000" w:themeColor="text1"/>
          <w:cs/>
          <w:rPrChange w:id="109" w:author="Sompob Gingngoen" w:date="2022-09-23T17:42:00Z">
            <w:rPr/>
          </w:rPrChange>
        </w:rPr>
        <w:instrText>%</w:instrText>
      </w:r>
      <w:r w:rsidR="008E590F" w:rsidRPr="00A225A5">
        <w:rPr>
          <w:color w:val="000000" w:themeColor="text1"/>
          <w:rPrChange w:id="110" w:author="Sompob Gingngoen" w:date="2022-09-23T17:42:00Z">
            <w:rPr/>
          </w:rPrChange>
        </w:rPr>
        <w:instrText>8C</w:instrText>
      </w:r>
      <w:r w:rsidR="008E590F" w:rsidRPr="00A225A5">
        <w:rPr>
          <w:rFonts w:cs="Angsana New"/>
          <w:color w:val="000000" w:themeColor="text1"/>
          <w:cs/>
          <w:rPrChange w:id="111" w:author="Sompob Gingngoen" w:date="2022-09-23T17:42:00Z">
            <w:rPr/>
          </w:rPrChange>
        </w:rPr>
        <w:instrText>%</w:instrText>
      </w:r>
      <w:r w:rsidR="008E590F" w:rsidRPr="00A225A5">
        <w:rPr>
          <w:color w:val="000000" w:themeColor="text1"/>
          <w:rPrChange w:id="112" w:author="Sompob Gingngoen" w:date="2022-09-23T17:42:00Z">
            <w:rPr/>
          </w:rPrChange>
        </w:rPr>
        <w:instrText>E0</w:instrText>
      </w:r>
      <w:r w:rsidR="008E590F" w:rsidRPr="00A225A5">
        <w:rPr>
          <w:rFonts w:cs="Angsana New"/>
          <w:color w:val="000000" w:themeColor="text1"/>
          <w:cs/>
          <w:rPrChange w:id="113" w:author="Sompob Gingngoen" w:date="2022-09-23T17:42:00Z">
            <w:rPr/>
          </w:rPrChange>
        </w:rPr>
        <w:instrText>%</w:instrText>
      </w:r>
      <w:r w:rsidR="008E590F" w:rsidRPr="00A225A5">
        <w:rPr>
          <w:color w:val="000000" w:themeColor="text1"/>
          <w:rPrChange w:id="114" w:author="Sompob Gingngoen" w:date="2022-09-23T17:42:00Z">
            <w:rPr/>
          </w:rPrChange>
        </w:rPr>
        <w:instrText>B9</w:instrText>
      </w:r>
      <w:r w:rsidR="008E590F" w:rsidRPr="00A225A5">
        <w:rPr>
          <w:rFonts w:cs="Angsana New"/>
          <w:color w:val="000000" w:themeColor="text1"/>
          <w:cs/>
          <w:rPrChange w:id="115" w:author="Sompob Gingngoen" w:date="2022-09-23T17:42:00Z">
            <w:rPr/>
          </w:rPrChange>
        </w:rPr>
        <w:instrText>%</w:instrText>
      </w:r>
      <w:r w:rsidR="008E590F" w:rsidRPr="00A225A5">
        <w:rPr>
          <w:color w:val="000000" w:themeColor="text1"/>
          <w:rPrChange w:id="116" w:author="Sompob Gingngoen" w:date="2022-09-23T17:42:00Z">
            <w:rPr/>
          </w:rPrChange>
        </w:rPr>
        <w:instrText>82</w:instrText>
      </w:r>
      <w:r w:rsidR="008E590F" w:rsidRPr="00A225A5">
        <w:rPr>
          <w:rFonts w:cs="Angsana New"/>
          <w:color w:val="000000" w:themeColor="text1"/>
          <w:cs/>
          <w:rPrChange w:id="117" w:author="Sompob Gingngoen" w:date="2022-09-23T17:42:00Z">
            <w:rPr/>
          </w:rPrChange>
        </w:rPr>
        <w:instrText>%</w:instrText>
      </w:r>
      <w:r w:rsidR="008E590F" w:rsidRPr="00A225A5">
        <w:rPr>
          <w:color w:val="000000" w:themeColor="text1"/>
          <w:rPrChange w:id="118" w:author="Sompob Gingngoen" w:date="2022-09-23T17:42:00Z">
            <w:rPr/>
          </w:rPrChange>
        </w:rPr>
        <w:instrText>E0</w:instrText>
      </w:r>
      <w:r w:rsidR="008E590F" w:rsidRPr="00A225A5">
        <w:rPr>
          <w:rFonts w:cs="Angsana New"/>
          <w:color w:val="000000" w:themeColor="text1"/>
          <w:cs/>
          <w:rPrChange w:id="119" w:author="Sompob Gingngoen" w:date="2022-09-23T17:42:00Z">
            <w:rPr/>
          </w:rPrChange>
        </w:rPr>
        <w:instrText>%</w:instrText>
      </w:r>
      <w:r w:rsidR="008E590F" w:rsidRPr="00A225A5">
        <w:rPr>
          <w:color w:val="000000" w:themeColor="text1"/>
          <w:rPrChange w:id="120" w:author="Sompob Gingngoen" w:date="2022-09-23T17:42:00Z">
            <w:rPr/>
          </w:rPrChange>
        </w:rPr>
        <w:instrText>B8</w:instrText>
      </w:r>
      <w:r w:rsidR="008E590F" w:rsidRPr="00A225A5">
        <w:rPr>
          <w:rFonts w:cs="Angsana New"/>
          <w:color w:val="000000" w:themeColor="text1"/>
          <w:cs/>
          <w:rPrChange w:id="121" w:author="Sompob Gingngoen" w:date="2022-09-23T17:42:00Z">
            <w:rPr/>
          </w:rPrChange>
        </w:rPr>
        <w:instrText>%</w:instrText>
      </w:r>
      <w:r w:rsidR="008E590F" w:rsidRPr="00A225A5">
        <w:rPr>
          <w:color w:val="000000" w:themeColor="text1"/>
          <w:rPrChange w:id="122" w:author="Sompob Gingngoen" w:date="2022-09-23T17:42:00Z">
            <w:rPr/>
          </w:rPrChange>
        </w:rPr>
        <w:instrText>88</w:instrText>
      </w:r>
      <w:r w:rsidR="008E590F" w:rsidRPr="00A225A5">
        <w:rPr>
          <w:rFonts w:cs="Angsana New"/>
          <w:color w:val="000000" w:themeColor="text1"/>
          <w:cs/>
          <w:rPrChange w:id="123" w:author="Sompob Gingngoen" w:date="2022-09-23T17:42:00Z">
            <w:rPr/>
          </w:rPrChange>
        </w:rPr>
        <w:instrText>%</w:instrText>
      </w:r>
      <w:r w:rsidR="008E590F" w:rsidRPr="00A225A5">
        <w:rPr>
          <w:color w:val="000000" w:themeColor="text1"/>
          <w:rPrChange w:id="124" w:author="Sompob Gingngoen" w:date="2022-09-23T17:42:00Z">
            <w:rPr/>
          </w:rPrChange>
        </w:rPr>
        <w:instrText>E0</w:instrText>
      </w:r>
      <w:r w:rsidR="008E590F" w:rsidRPr="00A225A5">
        <w:rPr>
          <w:rFonts w:cs="Angsana New"/>
          <w:color w:val="000000" w:themeColor="text1"/>
          <w:cs/>
          <w:rPrChange w:id="125" w:author="Sompob Gingngoen" w:date="2022-09-23T17:42:00Z">
            <w:rPr/>
          </w:rPrChange>
        </w:rPr>
        <w:instrText>%</w:instrText>
      </w:r>
      <w:r w:rsidR="008E590F" w:rsidRPr="00A225A5">
        <w:rPr>
          <w:color w:val="000000" w:themeColor="text1"/>
          <w:rPrChange w:id="126" w:author="Sompob Gingngoen" w:date="2022-09-23T17:42:00Z">
            <w:rPr/>
          </w:rPrChange>
        </w:rPr>
        <w:instrText>B8</w:instrText>
      </w:r>
      <w:r w:rsidR="008E590F" w:rsidRPr="00A225A5">
        <w:rPr>
          <w:rFonts w:cs="Angsana New"/>
          <w:color w:val="000000" w:themeColor="text1"/>
          <w:cs/>
          <w:rPrChange w:id="127" w:author="Sompob Gingngoen" w:date="2022-09-23T17:42:00Z">
            <w:rPr/>
          </w:rPrChange>
        </w:rPr>
        <w:instrText>%</w:instrText>
      </w:r>
      <w:r w:rsidR="008E590F" w:rsidRPr="00A225A5">
        <w:rPr>
          <w:color w:val="000000" w:themeColor="text1"/>
          <w:rPrChange w:id="128" w:author="Sompob Gingngoen" w:date="2022-09-23T17:42:00Z">
            <w:rPr/>
          </w:rPrChange>
        </w:rPr>
        <w:instrText>99</w:instrText>
      </w:r>
      <w:r w:rsidR="008E590F" w:rsidRPr="00A225A5">
        <w:rPr>
          <w:rFonts w:cs="Angsana New"/>
          <w:color w:val="000000" w:themeColor="text1"/>
          <w:cs/>
          <w:rPrChange w:id="129" w:author="Sompob Gingngoen" w:date="2022-09-23T17:42:00Z">
            <w:rPr/>
          </w:rPrChange>
        </w:rPr>
        <w:instrText>%</w:instrText>
      </w:r>
      <w:r w:rsidR="008E590F" w:rsidRPr="00A225A5">
        <w:rPr>
          <w:color w:val="000000" w:themeColor="text1"/>
          <w:rPrChange w:id="130" w:author="Sompob Gingngoen" w:date="2022-09-23T17:42:00Z">
            <w:rPr/>
          </w:rPrChange>
        </w:rPr>
        <w:instrText>E0</w:instrText>
      </w:r>
      <w:r w:rsidR="008E590F" w:rsidRPr="00A225A5">
        <w:rPr>
          <w:rFonts w:cs="Angsana New"/>
          <w:color w:val="000000" w:themeColor="text1"/>
          <w:cs/>
          <w:rPrChange w:id="131" w:author="Sompob Gingngoen" w:date="2022-09-23T17:42:00Z">
            <w:rPr/>
          </w:rPrChange>
        </w:rPr>
        <w:instrText>%</w:instrText>
      </w:r>
      <w:r w:rsidR="008E590F" w:rsidRPr="00A225A5">
        <w:rPr>
          <w:color w:val="000000" w:themeColor="text1"/>
          <w:rPrChange w:id="132" w:author="Sompob Gingngoen" w:date="2022-09-23T17:42:00Z">
            <w:rPr/>
          </w:rPrChange>
        </w:rPr>
        <w:instrText>B8</w:instrText>
      </w:r>
      <w:r w:rsidR="008E590F" w:rsidRPr="00A225A5">
        <w:rPr>
          <w:rFonts w:cs="Angsana New"/>
          <w:color w:val="000000" w:themeColor="text1"/>
          <w:cs/>
          <w:rPrChange w:id="133" w:author="Sompob Gingngoen" w:date="2022-09-23T17:42:00Z">
            <w:rPr/>
          </w:rPrChange>
        </w:rPr>
        <w:instrText>%</w:instrText>
      </w:r>
      <w:r w:rsidR="008E590F" w:rsidRPr="00A225A5">
        <w:rPr>
          <w:color w:val="000000" w:themeColor="text1"/>
          <w:rPrChange w:id="134" w:author="Sompob Gingngoen" w:date="2022-09-23T17:42:00Z">
            <w:rPr/>
          </w:rPrChange>
        </w:rPr>
        <w:instrText>AA</w:instrText>
      </w:r>
      <w:r w:rsidR="008E590F" w:rsidRPr="00A225A5">
        <w:rPr>
          <w:rFonts w:cs="Angsana New"/>
          <w:color w:val="000000" w:themeColor="text1"/>
          <w:cs/>
          <w:rPrChange w:id="135" w:author="Sompob Gingngoen" w:date="2022-09-23T17:42:00Z">
            <w:rPr/>
          </w:rPrChange>
        </w:rPr>
        <w:instrText>%</w:instrText>
      </w:r>
      <w:r w:rsidR="008E590F" w:rsidRPr="00A225A5">
        <w:rPr>
          <w:color w:val="000000" w:themeColor="text1"/>
          <w:rPrChange w:id="136" w:author="Sompob Gingngoen" w:date="2022-09-23T17:42:00Z">
            <w:rPr/>
          </w:rPrChange>
        </w:rPr>
        <w:instrText>E0</w:instrText>
      </w:r>
      <w:r w:rsidR="008E590F" w:rsidRPr="00A225A5">
        <w:rPr>
          <w:rFonts w:cs="Angsana New"/>
          <w:color w:val="000000" w:themeColor="text1"/>
          <w:cs/>
          <w:rPrChange w:id="137" w:author="Sompob Gingngoen" w:date="2022-09-23T17:42:00Z">
            <w:rPr/>
          </w:rPrChange>
        </w:rPr>
        <w:instrText>%</w:instrText>
      </w:r>
      <w:r w:rsidR="008E590F" w:rsidRPr="00A225A5">
        <w:rPr>
          <w:color w:val="000000" w:themeColor="text1"/>
          <w:rPrChange w:id="138" w:author="Sompob Gingngoen" w:date="2022-09-23T17:42:00Z">
            <w:rPr/>
          </w:rPrChange>
        </w:rPr>
        <w:instrText>B9</w:instrText>
      </w:r>
      <w:r w:rsidR="008E590F" w:rsidRPr="00A225A5">
        <w:rPr>
          <w:rFonts w:cs="Angsana New"/>
          <w:color w:val="000000" w:themeColor="text1"/>
          <w:cs/>
          <w:rPrChange w:id="139" w:author="Sompob Gingngoen" w:date="2022-09-23T17:42:00Z">
            <w:rPr/>
          </w:rPrChange>
        </w:rPr>
        <w:instrText>%</w:instrText>
      </w:r>
      <w:r w:rsidR="008E590F" w:rsidRPr="00A225A5">
        <w:rPr>
          <w:color w:val="000000" w:themeColor="text1"/>
          <w:rPrChange w:id="140" w:author="Sompob Gingngoen" w:date="2022-09-23T17:42:00Z">
            <w:rPr/>
          </w:rPrChange>
        </w:rPr>
        <w:instrText>8C</w:instrText>
      </w:r>
      <w:r w:rsidR="008E590F" w:rsidRPr="00A225A5">
        <w:rPr>
          <w:rFonts w:cs="Angsana New"/>
          <w:color w:val="000000" w:themeColor="text1"/>
          <w:cs/>
          <w:rPrChange w:id="141" w:author="Sompob Gingngoen" w:date="2022-09-23T17:42:00Z">
            <w:rPr/>
          </w:rPrChange>
        </w:rPr>
        <w:instrText xml:space="preserve">" </w:instrText>
      </w:r>
      <w:r w:rsidR="008E590F" w:rsidRPr="007C2742">
        <w:rPr>
          <w:rPrChange w:id="142" w:author="Sompob Gingngoen" w:date="2022-09-23T17:42:00Z">
            <w:rPr>
              <w:rStyle w:val="Strong"/>
              <w:rFonts w:ascii="Cordia New" w:hAnsi="Cordia New" w:cs="Cordia New"/>
              <w:color w:val="000000" w:themeColor="text1"/>
              <w:sz w:val="32"/>
              <w:szCs w:val="32"/>
            </w:rPr>
          </w:rPrChange>
        </w:rPr>
        <w:fldChar w:fldCharType="separate"/>
      </w:r>
      <w:r w:rsidR="00A270FB" w:rsidRPr="00A225A5">
        <w:rPr>
          <w:rStyle w:val="Strong"/>
          <w:rFonts w:ascii="Cordia New" w:hAnsi="Cordia New" w:cs="Cordia New"/>
          <w:color w:val="000000" w:themeColor="text1"/>
          <w:sz w:val="32"/>
          <w:szCs w:val="32"/>
          <w:cs/>
        </w:rPr>
        <w:t>ดาวน์โจน</w:t>
      </w:r>
      <w:proofErr w:type="spellStart"/>
      <w:r w:rsidR="00A270FB" w:rsidRPr="00A225A5">
        <w:rPr>
          <w:rStyle w:val="Strong"/>
          <w:rFonts w:ascii="Cordia New" w:hAnsi="Cordia New" w:cs="Cordia New"/>
          <w:color w:val="000000" w:themeColor="text1"/>
          <w:sz w:val="32"/>
          <w:szCs w:val="32"/>
          <w:cs/>
        </w:rPr>
        <w:t>ส์</w:t>
      </w:r>
      <w:proofErr w:type="spellEnd"/>
      <w:r w:rsidR="008E590F" w:rsidRPr="007C2742">
        <w:rPr>
          <w:rStyle w:val="Strong"/>
          <w:rFonts w:ascii="Cordia New" w:hAnsi="Cordia New" w:cs="Cordia New"/>
          <w:color w:val="000000" w:themeColor="text1"/>
          <w:sz w:val="32"/>
          <w:szCs w:val="32"/>
        </w:rPr>
        <w:fldChar w:fldCharType="end"/>
      </w:r>
      <w:r w:rsidR="00A270FB" w:rsidRPr="00A225A5">
        <w:rPr>
          <w:rStyle w:val="Strong"/>
          <w:rFonts w:ascii="Cordia New" w:hAnsi="Cordia New" w:cs="Cordia New"/>
          <w:color w:val="000000" w:themeColor="text1"/>
          <w:sz w:val="32"/>
          <w:szCs w:val="32"/>
        </w:rPr>
        <w:t> </w:t>
      </w:r>
      <w:r w:rsidR="00A270FB" w:rsidRPr="00A225A5">
        <w:rPr>
          <w:rStyle w:val="Strong"/>
          <w:rFonts w:ascii="Cordia New" w:hAnsi="Cordia New" w:cs="Cordia New"/>
          <w:color w:val="000000" w:themeColor="text1"/>
          <w:sz w:val="32"/>
          <w:szCs w:val="32"/>
          <w:cs/>
          <w:rPrChange w:id="143" w:author="Sompob Gingngoen" w:date="2022-09-23T17:42:00Z">
            <w:rPr>
              <w:rStyle w:val="Strong"/>
              <w:rFonts w:ascii="Cordia New" w:hAnsi="Cordia New" w:cs="Cordia New"/>
              <w:color w:val="FF0000"/>
              <w:sz w:val="32"/>
              <w:szCs w:val="32"/>
            </w:rPr>
          </w:rPrChange>
        </w:rPr>
        <w:t>(</w:t>
      </w:r>
      <w:r w:rsidR="00A270FB" w:rsidRPr="00A225A5">
        <w:rPr>
          <w:rStyle w:val="Strong"/>
          <w:rFonts w:ascii="Cordia New" w:hAnsi="Cordia New" w:cs="Cordia New"/>
          <w:color w:val="000000" w:themeColor="text1"/>
          <w:sz w:val="32"/>
          <w:szCs w:val="32"/>
          <w:rPrChange w:id="144" w:author="Sompob Gingngoen" w:date="2022-09-23T17:42:00Z">
            <w:rPr>
              <w:rStyle w:val="Strong"/>
              <w:rFonts w:ascii="Cordia New" w:hAnsi="Cordia New" w:cs="Cordia New"/>
              <w:color w:val="FF0000"/>
              <w:sz w:val="32"/>
              <w:szCs w:val="32"/>
            </w:rPr>
          </w:rPrChange>
        </w:rPr>
        <w:t xml:space="preserve">Dow Jones Sustainability Indices </w:t>
      </w:r>
      <w:r w:rsidR="00A270FB" w:rsidRPr="00A225A5">
        <w:rPr>
          <w:rStyle w:val="Strong"/>
          <w:rFonts w:ascii="Cordia New" w:hAnsi="Cordia New" w:cs="Cordia New"/>
          <w:color w:val="000000" w:themeColor="text1"/>
          <w:sz w:val="32"/>
          <w:szCs w:val="32"/>
          <w:cs/>
          <w:rPrChange w:id="145" w:author="Sompob Gingngoen" w:date="2022-09-23T17:42:00Z">
            <w:rPr>
              <w:rStyle w:val="Strong"/>
              <w:rFonts w:ascii="Cordia New" w:hAnsi="Cordia New" w:cs="Cordia New"/>
              <w:color w:val="FF0000"/>
              <w:sz w:val="32"/>
              <w:szCs w:val="32"/>
            </w:rPr>
          </w:rPrChange>
        </w:rPr>
        <w:t xml:space="preserve">– </w:t>
      </w:r>
      <w:r w:rsidR="00A270FB" w:rsidRPr="00A225A5">
        <w:rPr>
          <w:rStyle w:val="Strong"/>
          <w:rFonts w:ascii="Cordia New" w:hAnsi="Cordia New" w:cs="Cordia New"/>
          <w:color w:val="000000" w:themeColor="text1"/>
          <w:sz w:val="32"/>
          <w:szCs w:val="32"/>
          <w:rPrChange w:id="146" w:author="Sompob Gingngoen" w:date="2022-09-23T17:42:00Z">
            <w:rPr>
              <w:rStyle w:val="Strong"/>
              <w:rFonts w:ascii="Cordia New" w:hAnsi="Cordia New" w:cs="Cordia New"/>
              <w:color w:val="FF0000"/>
              <w:sz w:val="32"/>
              <w:szCs w:val="32"/>
            </w:rPr>
          </w:rPrChange>
        </w:rPr>
        <w:t>DJSI</w:t>
      </w:r>
      <w:r w:rsidR="00A270FB" w:rsidRPr="00A225A5">
        <w:rPr>
          <w:rStyle w:val="Strong"/>
          <w:rFonts w:ascii="Cordia New" w:hAnsi="Cordia New" w:cs="Cordia New"/>
          <w:color w:val="000000" w:themeColor="text1"/>
          <w:sz w:val="32"/>
          <w:szCs w:val="32"/>
          <w:cs/>
          <w:rPrChange w:id="147" w:author="Sompob Gingngoen" w:date="2022-09-23T17:42:00Z">
            <w:rPr>
              <w:rStyle w:val="Strong"/>
              <w:rFonts w:ascii="Cordia New" w:hAnsi="Cordia New" w:cs="Cordia New"/>
              <w:color w:val="FF0000"/>
              <w:sz w:val="32"/>
              <w:szCs w:val="32"/>
            </w:rPr>
          </w:rPrChange>
        </w:rPr>
        <w:t xml:space="preserve">) </w:t>
      </w:r>
      <w:del w:id="148" w:author="Sompob Gingngoen" w:date="2022-09-23T18:49:00Z">
        <w:r w:rsidR="00A270FB" w:rsidRPr="00A225A5" w:rsidDel="00160A6C">
          <w:rPr>
            <w:rStyle w:val="Strong"/>
            <w:rFonts w:ascii="Cordia New" w:hAnsi="Cordia New" w:cs="Cordia New"/>
            <w:color w:val="000000" w:themeColor="text1"/>
            <w:sz w:val="32"/>
            <w:szCs w:val="32"/>
            <w:cs/>
            <w:rPrChange w:id="149" w:author="Sompob Gingngoen" w:date="2022-09-23T17:42:00Z">
              <w:rPr>
                <w:rStyle w:val="Strong"/>
                <w:rFonts w:ascii="Cordia New" w:hAnsi="Cordia New" w:cs="Cordia New"/>
                <w:color w:val="FF0000"/>
                <w:sz w:val="32"/>
                <w:szCs w:val="32"/>
                <w:cs/>
              </w:rPr>
            </w:rPrChange>
          </w:rPr>
          <w:delText>ให้เป็นที่</w:delText>
        </w:r>
      </w:del>
      <w:del w:id="150" w:author="Sompob Gingngoen" w:date="2022-09-23T18:55:00Z">
        <w:r w:rsidR="00A270FB" w:rsidRPr="00A225A5" w:rsidDel="00160A6C">
          <w:rPr>
            <w:rStyle w:val="Strong"/>
            <w:rFonts w:ascii="Cordia New" w:hAnsi="Cordia New" w:cs="Cordia New"/>
            <w:color w:val="000000" w:themeColor="text1"/>
            <w:sz w:val="32"/>
            <w:szCs w:val="32"/>
            <w:cs/>
            <w:rPrChange w:id="151" w:author="Sompob Gingngoen" w:date="2022-09-23T17:42:00Z">
              <w:rPr>
                <w:rStyle w:val="Strong"/>
                <w:rFonts w:ascii="Cordia New" w:hAnsi="Cordia New" w:cs="Cordia New"/>
                <w:color w:val="FF0000"/>
                <w:sz w:val="32"/>
                <w:szCs w:val="32"/>
                <w:cs/>
              </w:rPr>
            </w:rPrChange>
          </w:rPr>
          <w:delText xml:space="preserve"> </w:delText>
        </w:r>
      </w:del>
      <w:del w:id="152" w:author="Sompob Gingngoen" w:date="2022-09-23T18:49:00Z">
        <w:r w:rsidR="00A270FB" w:rsidRPr="00A225A5" w:rsidDel="00160A6C">
          <w:rPr>
            <w:rStyle w:val="Strong"/>
            <w:rFonts w:ascii="Cordia New" w:hAnsi="Cordia New" w:cs="Cordia New"/>
            <w:color w:val="000000" w:themeColor="text1"/>
            <w:sz w:val="32"/>
            <w:szCs w:val="32"/>
            <w:rPrChange w:id="153" w:author="Sompob Gingngoen" w:date="2022-09-23T17:42:00Z">
              <w:rPr>
                <w:rStyle w:val="Strong"/>
                <w:rFonts w:ascii="Cordia New" w:hAnsi="Cordia New" w:cs="Cordia New"/>
                <w:color w:val="FF0000"/>
                <w:sz w:val="32"/>
                <w:szCs w:val="32"/>
              </w:rPr>
            </w:rPrChange>
          </w:rPr>
          <w:delText xml:space="preserve">1 </w:delText>
        </w:r>
        <w:r w:rsidR="00A270FB" w:rsidRPr="00A225A5" w:rsidDel="00160A6C">
          <w:rPr>
            <w:rStyle w:val="Strong"/>
            <w:rFonts w:ascii="Cordia New" w:hAnsi="Cordia New" w:cs="Cordia New"/>
            <w:color w:val="000000" w:themeColor="text1"/>
            <w:sz w:val="32"/>
            <w:szCs w:val="32"/>
            <w:cs/>
            <w:rPrChange w:id="154" w:author="Sompob Gingngoen" w:date="2022-09-23T17:42:00Z">
              <w:rPr>
                <w:rStyle w:val="Strong"/>
                <w:rFonts w:ascii="Cordia New" w:hAnsi="Cordia New" w:cs="Cordia New"/>
                <w:color w:val="FF0000"/>
                <w:sz w:val="32"/>
                <w:szCs w:val="32"/>
                <w:cs/>
              </w:rPr>
            </w:rPrChange>
          </w:rPr>
          <w:delText>ของโลก</w:delText>
        </w:r>
        <w:r w:rsidR="00487B04" w:rsidRPr="00A225A5" w:rsidDel="00160A6C">
          <w:rPr>
            <w:rStyle w:val="Strong"/>
            <w:rFonts w:ascii="Cordia New" w:hAnsi="Cordia New" w:cs="Cordia New"/>
            <w:color w:val="000000" w:themeColor="text1"/>
            <w:sz w:val="32"/>
            <w:szCs w:val="32"/>
            <w:cs/>
            <w:rPrChange w:id="155" w:author="Sompob Gingngoen" w:date="2022-09-23T17:42:00Z">
              <w:rPr>
                <w:rStyle w:val="Strong"/>
                <w:rFonts w:ascii="Cordia New" w:hAnsi="Cordia New" w:cs="Cordia New"/>
                <w:color w:val="FF0000"/>
                <w:sz w:val="32"/>
                <w:szCs w:val="32"/>
                <w:cs/>
              </w:rPr>
            </w:rPrChange>
          </w:rPr>
          <w:delText xml:space="preserve"> </w:delText>
        </w:r>
      </w:del>
      <w:r w:rsidR="00011039" w:rsidRPr="00A225A5">
        <w:rPr>
          <w:rStyle w:val="Strong"/>
          <w:rFonts w:ascii="Cordia New" w:hAnsi="Cordia New" w:cs="Cordia New"/>
          <w:color w:val="000000" w:themeColor="text1"/>
          <w:sz w:val="32"/>
          <w:szCs w:val="32"/>
          <w:cs/>
          <w:rPrChange w:id="156" w:author="Sompob Gingngoen" w:date="2022-09-23T17:42:00Z">
            <w:rPr>
              <w:rStyle w:val="Strong"/>
              <w:rFonts w:ascii="Cordia New" w:hAnsi="Cordia New" w:cs="Cordia New"/>
              <w:color w:val="FF0000"/>
              <w:sz w:val="32"/>
              <w:szCs w:val="32"/>
              <w:cs/>
            </w:rPr>
          </w:rPrChange>
        </w:rPr>
        <w:t>ใน</w:t>
      </w:r>
      <w:r w:rsidR="00C1650C" w:rsidRPr="00A225A5">
        <w:rPr>
          <w:rStyle w:val="Strong"/>
          <w:rFonts w:ascii="Cordia New" w:hAnsi="Cordia New" w:cs="Cordia New"/>
          <w:color w:val="000000" w:themeColor="text1"/>
          <w:sz w:val="32"/>
          <w:szCs w:val="32"/>
          <w:cs/>
          <w:rPrChange w:id="157" w:author="Sompob Gingngoen" w:date="2022-09-23T17:42:00Z">
            <w:rPr>
              <w:rStyle w:val="Strong"/>
              <w:rFonts w:ascii="Cordia New" w:hAnsi="Cordia New" w:cs="Cordia New"/>
              <w:color w:val="FF0000"/>
              <w:sz w:val="32"/>
              <w:szCs w:val="32"/>
              <w:cs/>
            </w:rPr>
          </w:rPrChange>
        </w:rPr>
        <w:t>กลุ่ม</w:t>
      </w:r>
      <w:r w:rsidR="00A270FB" w:rsidRPr="00A225A5">
        <w:rPr>
          <w:rStyle w:val="Strong"/>
          <w:rFonts w:ascii="Cordia New" w:hAnsi="Cordia New" w:cs="Cordia New"/>
          <w:color w:val="000000" w:themeColor="text1"/>
          <w:sz w:val="32"/>
          <w:szCs w:val="32"/>
          <w:cs/>
          <w:rPrChange w:id="158" w:author="Sompob Gingngoen" w:date="2022-09-23T17:42:00Z">
            <w:rPr>
              <w:rStyle w:val="Strong"/>
              <w:rFonts w:ascii="Cordia New" w:hAnsi="Cordia New" w:cs="Cordia New"/>
              <w:color w:val="FF0000"/>
              <w:sz w:val="32"/>
              <w:szCs w:val="32"/>
              <w:cs/>
            </w:rPr>
          </w:rPrChange>
        </w:rPr>
        <w:t>อุตสาหกรรมวัสดุก่อสร้าง (</w:t>
      </w:r>
      <w:r w:rsidR="00A270FB" w:rsidRPr="00A225A5">
        <w:rPr>
          <w:rStyle w:val="Strong"/>
          <w:rFonts w:ascii="Cordia New" w:hAnsi="Cordia New" w:cs="Cordia New"/>
          <w:color w:val="000000" w:themeColor="text1"/>
          <w:sz w:val="32"/>
          <w:szCs w:val="32"/>
          <w:rPrChange w:id="159" w:author="Sompob Gingngoen" w:date="2022-09-23T17:42:00Z">
            <w:rPr>
              <w:rStyle w:val="Strong"/>
              <w:rFonts w:ascii="Cordia New" w:hAnsi="Cordia New" w:cs="Cordia New"/>
              <w:color w:val="FF0000"/>
              <w:sz w:val="32"/>
              <w:szCs w:val="32"/>
            </w:rPr>
          </w:rPrChange>
        </w:rPr>
        <w:t>Construction Materials</w:t>
      </w:r>
      <w:r w:rsidR="00A270FB" w:rsidRPr="00A225A5">
        <w:rPr>
          <w:rStyle w:val="Strong"/>
          <w:rFonts w:ascii="Cordia New" w:hAnsi="Cordia New" w:cs="Cordia New"/>
          <w:color w:val="000000" w:themeColor="text1"/>
          <w:sz w:val="32"/>
          <w:szCs w:val="32"/>
          <w:cs/>
          <w:rPrChange w:id="160" w:author="Sompob Gingngoen" w:date="2022-09-23T17:42:00Z">
            <w:rPr>
              <w:rStyle w:val="Strong"/>
              <w:rFonts w:ascii="Cordia New" w:hAnsi="Cordia New" w:cs="Cordia New"/>
              <w:color w:val="FF0000"/>
              <w:sz w:val="32"/>
              <w:szCs w:val="32"/>
            </w:rPr>
          </w:rPrChange>
        </w:rPr>
        <w:t>)</w:t>
      </w:r>
      <w:r w:rsidR="00A270FB" w:rsidRPr="00A225A5">
        <w:rPr>
          <w:rStyle w:val="Strong"/>
          <w:rFonts w:ascii="Cordia New" w:hAnsi="Cordia New" w:cs="Cordia New"/>
          <w:color w:val="000000" w:themeColor="text1"/>
          <w:sz w:val="32"/>
          <w:szCs w:val="32"/>
          <w:rPrChange w:id="161" w:author="Sompob Gingngoen" w:date="2022-09-23T17:42:00Z">
            <w:rPr>
              <w:rStyle w:val="Strong"/>
              <w:rFonts w:ascii="Cordia New" w:hAnsi="Cordia New" w:cs="Cordia New"/>
              <w:color w:val="FF0000"/>
              <w:sz w:val="32"/>
              <w:szCs w:val="32"/>
            </w:rPr>
          </w:rPrChange>
        </w:rPr>
        <w:t> </w:t>
      </w:r>
      <w:del w:id="162" w:author="Sompob Gingngoen" w:date="2022-09-23T18:51:00Z">
        <w:r w:rsidR="00ED6CA4" w:rsidRPr="00A225A5" w:rsidDel="00160A6C">
          <w:rPr>
            <w:rStyle w:val="Strong"/>
            <w:rFonts w:ascii="Cordia New" w:eastAsiaTheme="minorHAnsi" w:hAnsi="Cordia New" w:cs="Cordia New"/>
            <w:color w:val="000000" w:themeColor="text1"/>
            <w:sz w:val="32"/>
            <w:szCs w:val="32"/>
            <w:cs/>
            <w:rPrChange w:id="163" w:author="Sompob Gingngoen" w:date="2022-09-23T17:42:00Z">
              <w:rPr>
                <w:rStyle w:val="Strong"/>
                <w:rFonts w:ascii="Cordia New" w:eastAsiaTheme="minorHAnsi" w:hAnsi="Cordia New" w:cs="Cordia New"/>
                <w:color w:val="FF0000"/>
                <w:sz w:val="32"/>
                <w:szCs w:val="32"/>
                <w:cs/>
              </w:rPr>
            </w:rPrChange>
          </w:rPr>
          <w:delText xml:space="preserve"> </w:delText>
        </w:r>
      </w:del>
      <w:del w:id="164" w:author="Sompob Gingngoen" w:date="2022-09-23T18:50:00Z">
        <w:r w:rsidR="00ED6CA4" w:rsidRPr="00A225A5" w:rsidDel="00160A6C">
          <w:rPr>
            <w:rStyle w:val="Strong"/>
            <w:rFonts w:ascii="Cordia New" w:eastAsiaTheme="minorHAnsi" w:hAnsi="Cordia New" w:cs="Cordia New"/>
            <w:color w:val="000000" w:themeColor="text1"/>
            <w:sz w:val="32"/>
            <w:szCs w:val="32"/>
            <w:cs/>
            <w:rPrChange w:id="165" w:author="Sompob Gingngoen" w:date="2022-09-23T17:42:00Z">
              <w:rPr>
                <w:rStyle w:val="Strong"/>
                <w:rFonts w:ascii="Cordia New" w:eastAsiaTheme="minorHAnsi" w:hAnsi="Cordia New" w:cs="Cordia New"/>
                <w:color w:val="FF0000"/>
                <w:sz w:val="32"/>
                <w:szCs w:val="32"/>
                <w:cs/>
              </w:rPr>
            </w:rPrChange>
          </w:rPr>
          <w:delText xml:space="preserve">ณ </w:delText>
        </w:r>
      </w:del>
      <w:del w:id="166" w:author="Sompob Gingngoen" w:date="2022-09-23T18:49:00Z">
        <w:r w:rsidR="00ED6CA4" w:rsidRPr="00A225A5" w:rsidDel="00160A6C">
          <w:rPr>
            <w:rStyle w:val="Strong"/>
            <w:rFonts w:ascii="Cordia New" w:eastAsiaTheme="minorHAnsi" w:hAnsi="Cordia New" w:cs="Cordia New"/>
            <w:color w:val="000000" w:themeColor="text1"/>
            <w:sz w:val="32"/>
            <w:szCs w:val="32"/>
            <w:cs/>
            <w:rPrChange w:id="167" w:author="Sompob Gingngoen" w:date="2022-09-23T17:42:00Z">
              <w:rPr>
                <w:rStyle w:val="Strong"/>
                <w:rFonts w:ascii="Cordia New" w:eastAsiaTheme="minorHAnsi" w:hAnsi="Cordia New" w:cs="Cordia New"/>
                <w:color w:val="FF0000"/>
                <w:sz w:val="32"/>
                <w:szCs w:val="32"/>
                <w:cs/>
              </w:rPr>
            </w:rPrChange>
          </w:rPr>
          <w:delText xml:space="preserve">วันที่ </w:delText>
        </w:r>
        <w:r w:rsidR="00ED6CA4" w:rsidRPr="00A225A5" w:rsidDel="00160A6C">
          <w:rPr>
            <w:rStyle w:val="Strong"/>
            <w:rFonts w:ascii="Cordia New" w:eastAsiaTheme="minorHAnsi" w:hAnsi="Cordia New" w:cs="Cordia New"/>
            <w:color w:val="000000" w:themeColor="text1"/>
            <w:sz w:val="32"/>
            <w:szCs w:val="32"/>
            <w:rPrChange w:id="168" w:author="Sompob Gingngoen" w:date="2022-09-23T17:42:00Z">
              <w:rPr>
                <w:rStyle w:val="Strong"/>
                <w:rFonts w:ascii="Cordia New" w:eastAsiaTheme="minorHAnsi" w:hAnsi="Cordia New" w:cs="Cordia New"/>
                <w:color w:val="FF0000"/>
                <w:sz w:val="32"/>
                <w:szCs w:val="32"/>
              </w:rPr>
            </w:rPrChange>
          </w:rPr>
          <w:delText xml:space="preserve">23 </w:delText>
        </w:r>
        <w:r w:rsidR="00ED6CA4" w:rsidRPr="00A225A5" w:rsidDel="00160A6C">
          <w:rPr>
            <w:rStyle w:val="Strong"/>
            <w:rFonts w:ascii="Cordia New" w:eastAsiaTheme="minorHAnsi" w:hAnsi="Cordia New" w:cs="Cordia New"/>
            <w:color w:val="000000" w:themeColor="text1"/>
            <w:sz w:val="32"/>
            <w:szCs w:val="32"/>
            <w:cs/>
            <w:rPrChange w:id="169" w:author="Sompob Gingngoen" w:date="2022-09-23T17:42:00Z">
              <w:rPr>
                <w:rStyle w:val="Strong"/>
                <w:rFonts w:ascii="Cordia New" w:eastAsiaTheme="minorHAnsi" w:hAnsi="Cordia New" w:cs="Cordia New"/>
                <w:color w:val="FF0000"/>
                <w:sz w:val="32"/>
                <w:szCs w:val="32"/>
                <w:cs/>
              </w:rPr>
            </w:rPrChange>
          </w:rPr>
          <w:delText xml:space="preserve">กันยายน </w:delText>
        </w:r>
        <w:r w:rsidR="00ED6CA4" w:rsidRPr="00A225A5" w:rsidDel="00160A6C">
          <w:rPr>
            <w:rStyle w:val="Strong"/>
            <w:rFonts w:ascii="Cordia New" w:eastAsiaTheme="minorHAnsi" w:hAnsi="Cordia New" w:cs="Cordia New"/>
            <w:color w:val="000000" w:themeColor="text1"/>
            <w:sz w:val="32"/>
            <w:szCs w:val="32"/>
            <w:rPrChange w:id="170" w:author="Sompob Gingngoen" w:date="2022-09-23T17:42:00Z">
              <w:rPr>
                <w:rStyle w:val="Strong"/>
                <w:rFonts w:ascii="Cordia New" w:eastAsiaTheme="minorHAnsi" w:hAnsi="Cordia New" w:cs="Cordia New"/>
                <w:color w:val="FF0000"/>
                <w:sz w:val="32"/>
                <w:szCs w:val="32"/>
              </w:rPr>
            </w:rPrChange>
          </w:rPr>
          <w:delText xml:space="preserve">2565 </w:delText>
        </w:r>
        <w:r w:rsidR="00012B41" w:rsidRPr="00A225A5" w:rsidDel="00160A6C">
          <w:rPr>
            <w:rStyle w:val="Strong"/>
            <w:rFonts w:ascii="Cordia New" w:eastAsiaTheme="minorHAnsi" w:hAnsi="Cordia New" w:cs="Cordia New"/>
            <w:color w:val="000000" w:themeColor="text1"/>
            <w:sz w:val="32"/>
            <w:szCs w:val="32"/>
            <w:cs/>
            <w:rPrChange w:id="171" w:author="Sompob Gingngoen" w:date="2022-09-23T17:42:00Z">
              <w:rPr>
                <w:rStyle w:val="Strong"/>
                <w:rFonts w:ascii="Cordia New" w:eastAsiaTheme="minorHAnsi" w:hAnsi="Cordia New" w:cs="Cordia New"/>
                <w:color w:val="FF0000"/>
                <w:sz w:val="32"/>
                <w:szCs w:val="32"/>
              </w:rPr>
            </w:rPrChange>
          </w:rPr>
          <w:delText xml:space="preserve"> </w:delText>
        </w:r>
      </w:del>
      <w:ins w:id="172" w:author="Patima Sinthupinyo" w:date="2022-09-23T17:15:00Z">
        <w:r w:rsidR="00C9489B" w:rsidRPr="00A225A5">
          <w:rPr>
            <w:rStyle w:val="Strong"/>
            <w:rFonts w:ascii="Cordia New" w:eastAsiaTheme="minorHAnsi" w:hAnsi="Cordia New" w:cs="Cordia New"/>
            <w:color w:val="000000" w:themeColor="text1"/>
            <w:sz w:val="32"/>
            <w:szCs w:val="32"/>
            <w:cs/>
            <w:rPrChange w:id="173" w:author="Sompob Gingngoen" w:date="2022-09-23T17:42:00Z">
              <w:rPr>
                <w:rStyle w:val="Strong"/>
                <w:rFonts w:ascii="Cordia New" w:eastAsiaTheme="minorHAnsi" w:hAnsi="Cordia New" w:cs="Cordia New"/>
                <w:color w:val="FF0000"/>
                <w:sz w:val="32"/>
                <w:szCs w:val="32"/>
                <w:cs/>
              </w:rPr>
            </w:rPrChange>
          </w:rPr>
          <w:t>และได้คะแนนสูงสุด</w:t>
        </w:r>
        <w:del w:id="174" w:author="Sompob Gingngoen" w:date="2022-09-23T18:51:00Z">
          <w:r w:rsidR="00C9489B" w:rsidRPr="00A225A5" w:rsidDel="00160A6C">
            <w:rPr>
              <w:rStyle w:val="Strong"/>
              <w:rFonts w:ascii="Cordia New" w:eastAsiaTheme="minorHAnsi" w:hAnsi="Cordia New" w:cs="Cordia New"/>
              <w:color w:val="000000" w:themeColor="text1"/>
              <w:sz w:val="32"/>
              <w:szCs w:val="32"/>
              <w:cs/>
              <w:rPrChange w:id="175" w:author="Sompob Gingngoen" w:date="2022-09-23T17:42:00Z">
                <w:rPr>
                  <w:rStyle w:val="Strong"/>
                  <w:rFonts w:ascii="Cordia New" w:eastAsiaTheme="minorHAnsi" w:hAnsi="Cordia New" w:cs="Cordia New"/>
                  <w:color w:val="FF0000"/>
                  <w:sz w:val="32"/>
                  <w:szCs w:val="32"/>
                  <w:cs/>
                </w:rPr>
              </w:rPrChange>
            </w:rPr>
            <w:delText>ใน</w:delText>
          </w:r>
        </w:del>
        <w:r w:rsidR="00C9489B" w:rsidRPr="00A225A5">
          <w:rPr>
            <w:rStyle w:val="Strong"/>
            <w:rFonts w:ascii="Cordia New" w:eastAsiaTheme="minorHAnsi" w:hAnsi="Cordia New" w:cs="Cordia New"/>
            <w:color w:val="000000" w:themeColor="text1"/>
            <w:sz w:val="32"/>
            <w:szCs w:val="32"/>
            <w:cs/>
            <w:rPrChange w:id="176" w:author="Sompob Gingngoen" w:date="2022-09-23T17:42:00Z">
              <w:rPr>
                <w:rStyle w:val="Strong"/>
                <w:rFonts w:ascii="Cordia New" w:eastAsiaTheme="minorHAnsi" w:hAnsi="Cordia New" w:cs="Cordia New"/>
                <w:color w:val="FF0000"/>
                <w:sz w:val="32"/>
                <w:szCs w:val="32"/>
                <w:cs/>
              </w:rPr>
            </w:rPrChange>
          </w:rPr>
          <w:t>ด้านสิ่งแวดล้อม</w:t>
        </w:r>
      </w:ins>
      <w:ins w:id="177" w:author="Sompob Gingngoen" w:date="2022-09-23T18:51:00Z">
        <w:r w:rsidR="00160A6C">
          <w:rPr>
            <w:rStyle w:val="Strong"/>
            <w:rFonts w:ascii="Cordia New" w:eastAsiaTheme="minorHAnsi" w:hAnsi="Cordia New" w:cs="Cordia New" w:hint="cs"/>
            <w:color w:val="000000" w:themeColor="text1"/>
            <w:sz w:val="32"/>
            <w:szCs w:val="32"/>
            <w:cs/>
          </w:rPr>
          <w:t xml:space="preserve">  ทั้งยัง</w:t>
        </w:r>
      </w:ins>
      <w:del w:id="178" w:author="Patima Sinthupinyo" w:date="2022-09-23T17:16:00Z">
        <w:r w:rsidR="00662C21" w:rsidRPr="00A225A5" w:rsidDel="00C9489B">
          <w:rPr>
            <w:rStyle w:val="Strong"/>
            <w:rFonts w:ascii="Cordia New" w:hAnsi="Cordia New" w:cs="Cordia New"/>
            <w:color w:val="000000" w:themeColor="text1"/>
            <w:sz w:val="32"/>
            <w:szCs w:val="32"/>
            <w:cs/>
            <w:rPrChange w:id="179" w:author="Sompob Gingngoen" w:date="2022-09-23T17:42:00Z">
              <w:rPr>
                <w:rStyle w:val="Strong"/>
                <w:rFonts w:ascii="Cordia New" w:hAnsi="Cordia New" w:cs="Cordia New"/>
                <w:color w:val="FF0000"/>
                <w:sz w:val="32"/>
                <w:szCs w:val="32"/>
                <w:cs/>
              </w:rPr>
            </w:rPrChange>
          </w:rPr>
          <w:delText>และ</w:delText>
        </w:r>
      </w:del>
      <w:ins w:id="180" w:author="Patima Sinthupinyo" w:date="2022-09-23T17:16:00Z">
        <w:del w:id="181" w:author="Sompob Gingngoen" w:date="2022-09-23T18:51:00Z">
          <w:r w:rsidR="00C9489B" w:rsidRPr="00A225A5" w:rsidDel="00160A6C">
            <w:rPr>
              <w:rStyle w:val="Strong"/>
              <w:rFonts w:ascii="Cordia New" w:hAnsi="Cordia New" w:cs="Cordia New"/>
              <w:color w:val="000000" w:themeColor="text1"/>
              <w:sz w:val="32"/>
              <w:szCs w:val="32"/>
              <w:cs/>
              <w:rPrChange w:id="182" w:author="Sompob Gingngoen" w:date="2022-09-23T17:42:00Z">
                <w:rPr>
                  <w:rStyle w:val="Strong"/>
                  <w:rFonts w:ascii="Cordia New" w:hAnsi="Cordia New" w:cs="Cordia New"/>
                  <w:color w:val="FF0000"/>
                  <w:sz w:val="32"/>
                  <w:szCs w:val="32"/>
                  <w:cs/>
                </w:rPr>
              </w:rPrChange>
            </w:rPr>
            <w:delText>โดย</w:delText>
          </w:r>
        </w:del>
      </w:ins>
      <w:del w:id="183" w:author="Patima Sinthupinyo" w:date="2022-09-23T17:16:00Z">
        <w:r w:rsidR="00A74D6A" w:rsidRPr="00A225A5" w:rsidDel="00C9489B">
          <w:rPr>
            <w:rStyle w:val="Strong"/>
            <w:rFonts w:ascii="Cordia New" w:hAnsi="Cordia New" w:cs="Cordia New"/>
            <w:color w:val="000000" w:themeColor="text1"/>
            <w:sz w:val="32"/>
            <w:szCs w:val="32"/>
            <w:cs/>
            <w:rPrChange w:id="184" w:author="Sompob Gingngoen" w:date="2022-09-23T17:42:00Z">
              <w:rPr>
                <w:rStyle w:val="Strong"/>
                <w:rFonts w:ascii="Cordia New" w:hAnsi="Cordia New" w:cs="Cordia New"/>
                <w:color w:val="FF0000"/>
                <w:sz w:val="32"/>
                <w:szCs w:val="32"/>
                <w:cs/>
              </w:rPr>
            </w:rPrChange>
          </w:rPr>
          <w:delText>ยัง</w:delText>
        </w:r>
      </w:del>
      <w:r w:rsidR="00A270FB" w:rsidRPr="00A225A5">
        <w:rPr>
          <w:rStyle w:val="Strong"/>
          <w:rFonts w:ascii="Cordia New" w:hAnsi="Cordia New" w:cs="Cordia New"/>
          <w:color w:val="000000" w:themeColor="text1"/>
          <w:sz w:val="32"/>
          <w:szCs w:val="32"/>
          <w:cs/>
          <w:rPrChange w:id="185" w:author="Sompob Gingngoen" w:date="2022-09-23T17:42:00Z">
            <w:rPr>
              <w:rStyle w:val="Strong"/>
              <w:rFonts w:ascii="Cordia New" w:hAnsi="Cordia New" w:cs="Cordia New"/>
              <w:color w:val="FF0000"/>
              <w:sz w:val="32"/>
              <w:szCs w:val="32"/>
              <w:cs/>
            </w:rPr>
          </w:rPrChange>
        </w:rPr>
        <w:t>เป็นองค์กรแรกในอาเซียนที่</w:t>
      </w:r>
      <w:del w:id="186" w:author="Sompob Gingngoen" w:date="2022-09-23T18:51:00Z">
        <w:r w:rsidR="00A270FB" w:rsidRPr="00A225A5" w:rsidDel="00160A6C">
          <w:rPr>
            <w:rStyle w:val="Strong"/>
            <w:rFonts w:ascii="Cordia New" w:hAnsi="Cordia New" w:cs="Cordia New"/>
            <w:color w:val="000000" w:themeColor="text1"/>
            <w:sz w:val="32"/>
            <w:szCs w:val="32"/>
            <w:cs/>
            <w:rPrChange w:id="187" w:author="Sompob Gingngoen" w:date="2022-09-23T17:42:00Z">
              <w:rPr>
                <w:rStyle w:val="Strong"/>
                <w:rFonts w:ascii="Cordia New" w:hAnsi="Cordia New" w:cs="Cordia New"/>
                <w:color w:val="FF0000"/>
                <w:sz w:val="32"/>
                <w:szCs w:val="32"/>
                <w:cs/>
              </w:rPr>
            </w:rPrChange>
          </w:rPr>
          <w:delText>ได้รับการประเมินให้</w:delText>
        </w:r>
      </w:del>
      <w:r w:rsidR="00A270FB" w:rsidRPr="00A225A5">
        <w:rPr>
          <w:rStyle w:val="Strong"/>
          <w:rFonts w:ascii="Cordia New" w:hAnsi="Cordia New" w:cs="Cordia New"/>
          <w:color w:val="000000" w:themeColor="text1"/>
          <w:sz w:val="32"/>
          <w:szCs w:val="32"/>
          <w:cs/>
          <w:rPrChange w:id="188" w:author="Sompob Gingngoen" w:date="2022-09-23T17:42:00Z">
            <w:rPr>
              <w:rStyle w:val="Strong"/>
              <w:rFonts w:ascii="Cordia New" w:hAnsi="Cordia New" w:cs="Cordia New"/>
              <w:color w:val="FF0000"/>
              <w:sz w:val="32"/>
              <w:szCs w:val="32"/>
              <w:cs/>
            </w:rPr>
          </w:rPrChange>
        </w:rPr>
        <w:t>เป็นสมาชิก</w:t>
      </w:r>
      <w:r w:rsidR="00662C21" w:rsidRPr="00A225A5">
        <w:rPr>
          <w:rStyle w:val="Strong"/>
          <w:rFonts w:ascii="Cordia New" w:hAnsi="Cordia New" w:cs="Cordia New"/>
          <w:color w:val="000000" w:themeColor="text1"/>
          <w:sz w:val="32"/>
          <w:szCs w:val="32"/>
          <w:cs/>
          <w:rPrChange w:id="189" w:author="Sompob Gingngoen" w:date="2022-09-23T17:42:00Z">
            <w:rPr>
              <w:rStyle w:val="Strong"/>
              <w:rFonts w:ascii="Cordia New" w:hAnsi="Cordia New" w:cs="Cordia New"/>
              <w:color w:val="FF0000"/>
              <w:sz w:val="32"/>
              <w:szCs w:val="32"/>
              <w:cs/>
            </w:rPr>
          </w:rPrChange>
        </w:rPr>
        <w:t xml:space="preserve"> </w:t>
      </w:r>
      <w:r w:rsidR="00662C21" w:rsidRPr="00A225A5">
        <w:rPr>
          <w:rStyle w:val="Strong"/>
          <w:rFonts w:ascii="Cordia New" w:hAnsi="Cordia New" w:cs="Cordia New"/>
          <w:color w:val="000000" w:themeColor="text1"/>
          <w:sz w:val="32"/>
          <w:szCs w:val="32"/>
          <w:rPrChange w:id="190" w:author="Sompob Gingngoen" w:date="2022-09-23T17:42:00Z">
            <w:rPr>
              <w:rStyle w:val="Strong"/>
              <w:rFonts w:ascii="Cordia New" w:hAnsi="Cordia New" w:cs="Cordia New"/>
              <w:color w:val="FF0000"/>
              <w:sz w:val="32"/>
              <w:szCs w:val="32"/>
            </w:rPr>
          </w:rPrChange>
        </w:rPr>
        <w:t xml:space="preserve">DJSI </w:t>
      </w:r>
      <w:r w:rsidR="00A270FB" w:rsidRPr="00A225A5">
        <w:rPr>
          <w:rStyle w:val="Strong"/>
          <w:rFonts w:ascii="Cordia New" w:hAnsi="Cordia New" w:cs="Cordia New"/>
          <w:color w:val="000000" w:themeColor="text1"/>
          <w:sz w:val="32"/>
          <w:szCs w:val="32"/>
          <w:cs/>
          <w:rPrChange w:id="191" w:author="Sompob Gingngoen" w:date="2022-09-23T17:42:00Z">
            <w:rPr>
              <w:rStyle w:val="Strong"/>
              <w:rFonts w:ascii="Cordia New" w:hAnsi="Cordia New" w:cs="Cordia New"/>
              <w:color w:val="FF0000"/>
              <w:sz w:val="32"/>
              <w:szCs w:val="32"/>
              <w:cs/>
            </w:rPr>
          </w:rPrChange>
        </w:rPr>
        <w:t xml:space="preserve">ตั้งแต่ปี </w:t>
      </w:r>
      <w:r w:rsidR="00A270FB" w:rsidRPr="00A225A5">
        <w:rPr>
          <w:rStyle w:val="Strong"/>
          <w:rFonts w:ascii="Cordia New" w:hAnsi="Cordia New" w:cs="Cordia New"/>
          <w:color w:val="000000" w:themeColor="text1"/>
          <w:sz w:val="32"/>
          <w:szCs w:val="32"/>
          <w:rPrChange w:id="192" w:author="Sompob Gingngoen" w:date="2022-09-23T17:42:00Z">
            <w:rPr>
              <w:rStyle w:val="Strong"/>
              <w:rFonts w:ascii="Cordia New" w:hAnsi="Cordia New" w:cs="Cordia New"/>
              <w:color w:val="FF0000"/>
              <w:sz w:val="32"/>
              <w:szCs w:val="32"/>
            </w:rPr>
          </w:rPrChange>
        </w:rPr>
        <w:t>2547</w:t>
      </w:r>
      <w:ins w:id="193" w:author="Sompob Gingngoen" w:date="2022-09-23T17:45:00Z">
        <w:r w:rsidR="00A225A5">
          <w:rPr>
            <w:rStyle w:val="Strong"/>
            <w:rFonts w:ascii="Cordia New" w:hAnsi="Cordia New" w:cs="Cordia New"/>
            <w:color w:val="000000" w:themeColor="text1"/>
            <w:sz w:val="32"/>
            <w:szCs w:val="32"/>
            <w:cs/>
          </w:rPr>
          <w:t xml:space="preserve"> </w:t>
        </w:r>
      </w:ins>
      <w:r w:rsidR="00A270FB" w:rsidRPr="00A225A5">
        <w:rPr>
          <w:rStyle w:val="Strong"/>
          <w:rFonts w:ascii="Cordia New" w:hAnsi="Cordia New" w:cs="Cordia New"/>
          <w:color w:val="000000" w:themeColor="text1"/>
          <w:sz w:val="32"/>
          <w:szCs w:val="32"/>
          <w:cs/>
          <w:rPrChange w:id="194" w:author="Sompob Gingngoen" w:date="2022-09-23T17:42:00Z">
            <w:rPr>
              <w:rStyle w:val="Strong"/>
              <w:rFonts w:ascii="Cordia New" w:hAnsi="Cordia New" w:cs="Cordia New"/>
              <w:color w:val="FF0000"/>
              <w:sz w:val="32"/>
              <w:szCs w:val="32"/>
            </w:rPr>
          </w:rPrChange>
        </w:rPr>
        <w:t xml:space="preserve"> </w:t>
      </w:r>
      <w:ins w:id="195" w:author="Sompob Gingngoen" w:date="2022-09-23T18:55:00Z">
        <w:r w:rsidR="00160A6C">
          <w:rPr>
            <w:rStyle w:val="Strong"/>
            <w:rFonts w:ascii="Cordia New" w:hAnsi="Cordia New" w:cs="Cordia New" w:hint="cs"/>
            <w:color w:val="000000" w:themeColor="text1"/>
            <w:sz w:val="32"/>
            <w:szCs w:val="32"/>
            <w:cs/>
          </w:rPr>
          <w:t xml:space="preserve"> ซึ่ง</w:t>
        </w:r>
      </w:ins>
      <w:del w:id="196" w:author="Sompob Gingngoen" w:date="2022-09-23T17:34:00Z">
        <w:r w:rsidR="00A270FB" w:rsidRPr="00A225A5" w:rsidDel="00CA1BB8">
          <w:rPr>
            <w:rStyle w:val="Strong"/>
            <w:rFonts w:ascii="Cordia New" w:hAnsi="Cordia New" w:cs="Cordia New"/>
            <w:color w:val="000000" w:themeColor="text1"/>
            <w:sz w:val="32"/>
            <w:szCs w:val="32"/>
            <w:cs/>
            <w:rPrChange w:id="197" w:author="Sompob Gingngoen" w:date="2022-09-23T17:42:00Z">
              <w:rPr>
                <w:rStyle w:val="Strong"/>
                <w:rFonts w:ascii="Cordia New" w:hAnsi="Cordia New" w:cs="Cordia New"/>
                <w:color w:val="FF0000"/>
                <w:sz w:val="32"/>
                <w:szCs w:val="32"/>
                <w:cs/>
              </w:rPr>
            </w:rPrChange>
          </w:rPr>
          <w:delText>ต่อเนื่องเป็นปีที่</w:delText>
        </w:r>
        <w:r w:rsidR="00A270FB" w:rsidRPr="00A225A5" w:rsidDel="00CA1BB8">
          <w:rPr>
            <w:rStyle w:val="Strong"/>
            <w:rFonts w:ascii="Cordia New" w:hAnsi="Cordia New" w:cs="Cordia New"/>
            <w:color w:val="000000" w:themeColor="text1"/>
            <w:sz w:val="32"/>
            <w:szCs w:val="32"/>
            <w:rPrChange w:id="198" w:author="Sompob Gingngoen" w:date="2022-09-23T17:42:00Z">
              <w:rPr>
                <w:rStyle w:val="Strong"/>
                <w:rFonts w:ascii="Cordia New" w:hAnsi="Cordia New" w:cs="Cordia New"/>
                <w:color w:val="FF0000"/>
                <w:sz w:val="32"/>
                <w:szCs w:val="32"/>
              </w:rPr>
            </w:rPrChange>
          </w:rPr>
          <w:delText xml:space="preserve"> 19 </w:delText>
        </w:r>
        <w:r w:rsidR="00012B41" w:rsidRPr="00A225A5" w:rsidDel="00CA1BB8">
          <w:rPr>
            <w:rStyle w:val="Strong"/>
            <w:rFonts w:ascii="Cordia New" w:hAnsi="Cordia New" w:cs="Cordia New"/>
            <w:color w:val="000000" w:themeColor="text1"/>
            <w:sz w:val="32"/>
            <w:szCs w:val="32"/>
            <w:cs/>
            <w:rPrChange w:id="199" w:author="Sompob Gingngoen" w:date="2022-09-23T17:42:00Z">
              <w:rPr>
                <w:rStyle w:val="Strong"/>
                <w:rFonts w:ascii="Cordia New" w:hAnsi="Cordia New" w:cs="Cordia New"/>
                <w:color w:val="FF0000"/>
                <w:sz w:val="32"/>
                <w:szCs w:val="32"/>
              </w:rPr>
            </w:rPrChange>
          </w:rPr>
          <w:delText xml:space="preserve"> </w:delText>
        </w:r>
        <w:r w:rsidR="00A74D6A" w:rsidRPr="00A225A5" w:rsidDel="00CA1BB8">
          <w:rPr>
            <w:rStyle w:val="Strong"/>
            <w:rFonts w:ascii="Cordia New" w:hAnsi="Cordia New" w:cs="Cordia New"/>
            <w:color w:val="000000" w:themeColor="text1"/>
            <w:sz w:val="32"/>
            <w:szCs w:val="32"/>
            <w:cs/>
            <w:rPrChange w:id="200" w:author="Sompob Gingngoen" w:date="2022-09-23T17:42:00Z">
              <w:rPr>
                <w:rStyle w:val="Strong"/>
                <w:rFonts w:ascii="Cordia New" w:hAnsi="Cordia New" w:cs="Cordia New"/>
                <w:color w:val="FF0000"/>
                <w:sz w:val="32"/>
                <w:szCs w:val="32"/>
              </w:rPr>
            </w:rPrChange>
          </w:rPr>
          <w:delText xml:space="preserve"> </w:delText>
        </w:r>
      </w:del>
      <w:del w:id="201" w:author="Sompob Gingngoen" w:date="2022-09-23T18:55:00Z">
        <w:r w:rsidR="00A74D6A" w:rsidRPr="00A225A5" w:rsidDel="00160A6C">
          <w:rPr>
            <w:rStyle w:val="Strong"/>
            <w:rFonts w:ascii="Cordia New" w:hAnsi="Cordia New" w:cs="Cordia New"/>
            <w:color w:val="000000" w:themeColor="text1"/>
            <w:sz w:val="32"/>
            <w:szCs w:val="32"/>
            <w:cs/>
          </w:rPr>
          <w:delText>ซึ่ง</w:delText>
        </w:r>
      </w:del>
      <w:del w:id="202" w:author="Sompob Gingngoen" w:date="2022-09-23T18:51:00Z">
        <w:r w:rsidR="00A74D6A" w:rsidRPr="00A225A5" w:rsidDel="00160A6C">
          <w:rPr>
            <w:rStyle w:val="Strong"/>
            <w:rFonts w:ascii="Cordia New" w:hAnsi="Cordia New" w:cs="Cordia New"/>
            <w:color w:val="000000" w:themeColor="text1"/>
            <w:sz w:val="32"/>
            <w:szCs w:val="32"/>
            <w:cs/>
          </w:rPr>
          <w:delText>เป็นผล</w:delText>
        </w:r>
      </w:del>
      <w:r w:rsidR="00A74D6A" w:rsidRPr="00A225A5">
        <w:rPr>
          <w:rStyle w:val="Strong"/>
          <w:rFonts w:ascii="Cordia New" w:hAnsi="Cordia New" w:cs="Cordia New"/>
          <w:color w:val="000000" w:themeColor="text1"/>
          <w:sz w:val="32"/>
          <w:szCs w:val="32"/>
          <w:cs/>
        </w:rPr>
        <w:t>มาจากความ</w:t>
      </w:r>
      <w:r w:rsidR="00012B41">
        <w:rPr>
          <w:rStyle w:val="Strong"/>
          <w:rFonts w:ascii="Cordia New" w:hAnsi="Cordia New" w:cs="Cordia New" w:hint="cs"/>
          <w:color w:val="000000" w:themeColor="text1"/>
          <w:sz w:val="32"/>
          <w:szCs w:val="32"/>
          <w:cs/>
        </w:rPr>
        <w:t xml:space="preserve">มุ่งมั่น </w:t>
      </w:r>
      <w:del w:id="203" w:author="Sompob Gingngoen" w:date="2022-09-23T19:02:00Z">
        <w:r w:rsidR="00A74D6A" w:rsidRPr="00A37912" w:rsidDel="00AB0CC2">
          <w:rPr>
            <w:rStyle w:val="Strong"/>
            <w:rFonts w:ascii="Cordia New" w:hAnsi="Cordia New" w:cs="Cordia New" w:hint="cs"/>
            <w:color w:val="000000" w:themeColor="text1"/>
            <w:sz w:val="32"/>
            <w:szCs w:val="32"/>
            <w:cs/>
          </w:rPr>
          <w:delText>เร่งแก้</w:delText>
        </w:r>
        <w:r w:rsidR="00A74D6A" w:rsidRPr="00C9489B" w:rsidDel="00AB0CC2">
          <w:rPr>
            <w:rStyle w:val="normaltextrun"/>
            <w:rFonts w:ascii="Cordia New" w:hAnsi="Cordia New" w:cs="Cordia New"/>
            <w:b w:val="0"/>
            <w:bCs w:val="0"/>
            <w:sz w:val="32"/>
            <w:szCs w:val="32"/>
            <w:cs/>
          </w:rPr>
          <w:delText>วิกฤต</w:delText>
        </w:r>
      </w:del>
      <w:del w:id="204" w:author="Sompob Gingngoen" w:date="2022-09-23T18:55:00Z">
        <w:r w:rsidR="00A74D6A" w:rsidRPr="00C9489B" w:rsidDel="00160A6C">
          <w:rPr>
            <w:rStyle w:val="normaltextrun"/>
            <w:rFonts w:ascii="Cordia New" w:hAnsi="Cordia New" w:cs="Cordia New"/>
            <w:b w:val="0"/>
            <w:bCs w:val="0"/>
            <w:sz w:val="32"/>
            <w:szCs w:val="32"/>
            <w:cs/>
          </w:rPr>
          <w:delText>ซ้ำซ้อน</w:delText>
        </w:r>
        <w:r w:rsidR="00012B41" w:rsidRPr="00C9489B" w:rsidDel="00160A6C">
          <w:rPr>
            <w:rStyle w:val="normaltextrun"/>
            <w:rFonts w:ascii="Cordia New" w:hAnsi="Cordia New" w:cs="Cordia New"/>
            <w:b w:val="0"/>
            <w:bCs w:val="0"/>
            <w:sz w:val="32"/>
            <w:szCs w:val="32"/>
            <w:cs/>
          </w:rPr>
          <w:delText>ที่</w:delText>
        </w:r>
      </w:del>
      <w:del w:id="205" w:author="Sompob Gingngoen" w:date="2022-09-23T19:02:00Z">
        <w:r w:rsidR="00012B41" w:rsidRPr="00C9489B" w:rsidDel="00AB0CC2">
          <w:rPr>
            <w:rStyle w:val="normaltextrun"/>
            <w:rFonts w:ascii="Cordia New" w:hAnsi="Cordia New" w:cs="Cordia New"/>
            <w:b w:val="0"/>
            <w:bCs w:val="0"/>
            <w:sz w:val="32"/>
            <w:szCs w:val="32"/>
            <w:cs/>
          </w:rPr>
          <w:delText>โลก</w:delText>
        </w:r>
      </w:del>
      <w:del w:id="206" w:author="Sompob Gingngoen" w:date="2022-09-23T18:52:00Z">
        <w:r w:rsidR="00012B41" w:rsidRPr="00C9489B" w:rsidDel="00160A6C">
          <w:rPr>
            <w:rStyle w:val="normaltextrun"/>
            <w:rFonts w:ascii="Cordia New" w:hAnsi="Cordia New" w:cs="Cordia New"/>
            <w:b w:val="0"/>
            <w:bCs w:val="0"/>
            <w:sz w:val="32"/>
            <w:szCs w:val="32"/>
            <w:cs/>
          </w:rPr>
          <w:delText xml:space="preserve">กำลังเผชิญ  </w:delText>
        </w:r>
        <w:r w:rsidR="00813594" w:rsidRPr="00C9489B" w:rsidDel="00160A6C">
          <w:rPr>
            <w:rStyle w:val="normaltextrun"/>
            <w:rFonts w:ascii="Cordia New" w:hAnsi="Cordia New" w:cs="Cordia New"/>
            <w:b w:val="0"/>
            <w:bCs w:val="0"/>
            <w:sz w:val="32"/>
            <w:szCs w:val="32"/>
            <w:cs/>
          </w:rPr>
          <w:delText>ไม่ว่าจะเป็น</w:delText>
        </w:r>
        <w:r w:rsidR="00A74D6A" w:rsidRPr="00C9489B" w:rsidDel="00160A6C">
          <w:rPr>
            <w:rStyle w:val="normaltextrun"/>
            <w:rFonts w:ascii="Cordia New" w:hAnsi="Cordia New" w:cs="Cordia New"/>
            <w:b w:val="0"/>
            <w:bCs w:val="0"/>
            <w:sz w:val="32"/>
            <w:szCs w:val="32"/>
            <w:cs/>
          </w:rPr>
          <w:delText>สภาพอากาศเปลี่ยนแปลง</w:delText>
        </w:r>
        <w:r w:rsidR="00012B41" w:rsidRPr="00C9489B" w:rsidDel="00160A6C">
          <w:rPr>
            <w:rStyle w:val="normaltextrun"/>
            <w:rFonts w:ascii="Cordia New" w:hAnsi="Cordia New" w:cs="Cordia New"/>
            <w:b w:val="0"/>
            <w:bCs w:val="0"/>
            <w:sz w:val="32"/>
            <w:szCs w:val="32"/>
            <w:cs/>
          </w:rPr>
          <w:delText xml:space="preserve"> อุณหภูมิโลกสูงขึ้น</w:delText>
        </w:r>
        <w:r w:rsidR="00A74D6A" w:rsidRPr="00C9489B" w:rsidDel="00160A6C">
          <w:rPr>
            <w:rStyle w:val="normaltextrun"/>
            <w:rFonts w:ascii="Cordia New" w:hAnsi="Cordia New" w:cs="Cordia New"/>
            <w:b w:val="0"/>
            <w:bCs w:val="0"/>
            <w:sz w:val="32"/>
            <w:szCs w:val="32"/>
            <w:cs/>
          </w:rPr>
          <w:delText xml:space="preserve"> ทรัพยากร</w:delText>
        </w:r>
        <w:r w:rsidR="00012B41" w:rsidRPr="00C9489B" w:rsidDel="00160A6C">
          <w:rPr>
            <w:rStyle w:val="normaltextrun"/>
            <w:rFonts w:ascii="Cordia New" w:hAnsi="Cordia New" w:cs="Cordia New"/>
            <w:b w:val="0"/>
            <w:bCs w:val="0"/>
            <w:sz w:val="32"/>
            <w:szCs w:val="32"/>
            <w:cs/>
          </w:rPr>
          <w:delText>เริ่ม</w:delText>
        </w:r>
        <w:r w:rsidR="00A74D6A" w:rsidRPr="00C9489B" w:rsidDel="00160A6C">
          <w:rPr>
            <w:rStyle w:val="normaltextrun"/>
            <w:rFonts w:ascii="Cordia New" w:hAnsi="Cordia New" w:cs="Cordia New"/>
            <w:b w:val="0"/>
            <w:bCs w:val="0"/>
            <w:sz w:val="32"/>
            <w:szCs w:val="32"/>
            <w:cs/>
          </w:rPr>
          <w:delText xml:space="preserve">ขาดแคลน </w:delText>
        </w:r>
        <w:r w:rsidR="00012B41" w:rsidRPr="00C9489B" w:rsidDel="00160A6C">
          <w:rPr>
            <w:rStyle w:val="normaltextrun"/>
            <w:rFonts w:ascii="Cordia New" w:hAnsi="Cordia New" w:cs="Cordia New"/>
            <w:b w:val="0"/>
            <w:bCs w:val="0"/>
            <w:sz w:val="32"/>
            <w:szCs w:val="32"/>
            <w:cs/>
          </w:rPr>
          <w:delText xml:space="preserve"> </w:delText>
        </w:r>
      </w:del>
      <w:del w:id="207" w:author="Sompob Gingngoen" w:date="2022-09-23T19:02:00Z">
        <w:r w:rsidR="00012B41" w:rsidRPr="00C9489B" w:rsidDel="00AB0CC2">
          <w:rPr>
            <w:rStyle w:val="normaltextrun"/>
            <w:rFonts w:ascii="Cordia New" w:hAnsi="Cordia New" w:cs="Cordia New"/>
            <w:b w:val="0"/>
            <w:bCs w:val="0"/>
            <w:sz w:val="32"/>
            <w:szCs w:val="32"/>
            <w:cs/>
          </w:rPr>
          <w:delText>จึง</w:delText>
        </w:r>
      </w:del>
      <w:del w:id="208" w:author="Sompob Gingngoen" w:date="2022-09-23T18:52:00Z">
        <w:r w:rsidR="00012B41" w:rsidRPr="00C9489B" w:rsidDel="00160A6C">
          <w:rPr>
            <w:rStyle w:val="normaltextrun"/>
            <w:rFonts w:ascii="Cordia New" w:hAnsi="Cordia New" w:cs="Cordia New"/>
            <w:b w:val="0"/>
            <w:bCs w:val="0"/>
            <w:sz w:val="32"/>
            <w:szCs w:val="32"/>
            <w:cs/>
          </w:rPr>
          <w:delText>ได้</w:delText>
        </w:r>
      </w:del>
      <w:r w:rsidR="00A74D6A" w:rsidRPr="00C9489B">
        <w:rPr>
          <w:rStyle w:val="normaltextrun"/>
          <w:rFonts w:ascii="Cordia New" w:hAnsi="Cordia New" w:cs="Cordia New"/>
          <w:b w:val="0"/>
          <w:bCs w:val="0"/>
          <w:sz w:val="32"/>
          <w:szCs w:val="32"/>
          <w:cs/>
        </w:rPr>
        <w:t>ดำเนินธุรกิจตาม</w:t>
      </w:r>
      <w:ins w:id="209" w:author="Sompob Gingngoen" w:date="2022-09-23T19:08:00Z">
        <w:r w:rsidR="007E7511">
          <w:rPr>
            <w:rFonts w:ascii="Cordia New" w:hAnsi="Cordia New" w:cs="Cordia New" w:hint="cs"/>
            <w:b w:val="0"/>
            <w:bCs w:val="0"/>
            <w:color w:val="000000" w:themeColor="text1"/>
            <w:sz w:val="32"/>
            <w:szCs w:val="32"/>
            <w:shd w:val="clear" w:color="auto" w:fill="FFFFFF"/>
            <w:cs/>
          </w:rPr>
          <w:t>กลยุทธ์</w:t>
        </w:r>
      </w:ins>
      <w:del w:id="210" w:author="Sompob Gingngoen" w:date="2022-09-23T19:08:00Z">
        <w:r w:rsidR="00A74D6A" w:rsidRPr="00C9489B" w:rsidDel="007E7511">
          <w:rPr>
            <w:rFonts w:ascii="Cordia New" w:hAnsi="Cordia New" w:cs="Cordia New"/>
            <w:b w:val="0"/>
            <w:bCs w:val="0"/>
            <w:color w:val="000000" w:themeColor="text1"/>
            <w:sz w:val="32"/>
            <w:szCs w:val="32"/>
            <w:shd w:val="clear" w:color="auto" w:fill="FFFFFF"/>
            <w:cs/>
          </w:rPr>
          <w:delText>แนวทาง</w:delText>
        </w:r>
      </w:del>
      <w:r w:rsidR="00A74D6A" w:rsidRPr="00C9489B">
        <w:rPr>
          <w:rFonts w:ascii="Cordia New" w:hAnsi="Cordia New" w:cs="Cordia New"/>
          <w:b w:val="0"/>
          <w:bCs w:val="0"/>
          <w:color w:val="000000" w:themeColor="text1"/>
          <w:sz w:val="32"/>
          <w:szCs w:val="32"/>
          <w:shd w:val="clear" w:color="auto" w:fill="FFFFFF"/>
          <w:cs/>
        </w:rPr>
        <w:t xml:space="preserve"> </w:t>
      </w:r>
      <w:r w:rsidR="00A74D6A" w:rsidRPr="00C9489B">
        <w:rPr>
          <w:rFonts w:ascii="Cordia New" w:hAnsi="Cordia New" w:cs="Cordia New"/>
          <w:b w:val="0"/>
          <w:bCs w:val="0"/>
          <w:color w:val="000000" w:themeColor="text1"/>
          <w:sz w:val="32"/>
          <w:szCs w:val="32"/>
          <w:shd w:val="clear" w:color="auto" w:fill="FFFFFF"/>
        </w:rPr>
        <w:t>ESG 4 Plus  </w:t>
      </w:r>
      <w:r w:rsidR="00A74D6A" w:rsidRPr="00C9489B">
        <w:rPr>
          <w:rFonts w:ascii="Cordia New" w:hAnsi="Cordia New" w:cs="Cordia New"/>
          <w:b w:val="0"/>
          <w:bCs w:val="0"/>
          <w:color w:val="000000" w:themeColor="text1"/>
          <w:sz w:val="32"/>
          <w:szCs w:val="32"/>
          <w:shd w:val="clear" w:color="auto" w:fill="FFFFFF"/>
          <w:cs/>
        </w:rPr>
        <w:t xml:space="preserve">“มุ่ง </w:t>
      </w:r>
      <w:r w:rsidR="00A74D6A" w:rsidRPr="00C9489B">
        <w:rPr>
          <w:rFonts w:ascii="Cordia New" w:hAnsi="Cordia New" w:cs="Cordia New"/>
          <w:b w:val="0"/>
          <w:bCs w:val="0"/>
          <w:color w:val="000000" w:themeColor="text1"/>
          <w:sz w:val="32"/>
          <w:szCs w:val="32"/>
          <w:shd w:val="clear" w:color="auto" w:fill="FFFFFF"/>
        </w:rPr>
        <w:t xml:space="preserve">Net Zero </w:t>
      </w:r>
      <w:r w:rsidR="00A74D6A" w:rsidRPr="00C9489B">
        <w:rPr>
          <w:rFonts w:ascii="Cordia New" w:hAnsi="Cordia New" w:cs="Cordia New"/>
          <w:b w:val="0"/>
          <w:bCs w:val="0"/>
          <w:color w:val="000000" w:themeColor="text1"/>
          <w:sz w:val="32"/>
          <w:szCs w:val="32"/>
          <w:shd w:val="clear" w:color="auto" w:fill="FFFFFF"/>
          <w:cs/>
        </w:rPr>
        <w:t xml:space="preserve">– </w:t>
      </w:r>
      <w:r w:rsidR="00A74D6A" w:rsidRPr="00C9489B">
        <w:rPr>
          <w:rFonts w:ascii="Cordia New" w:hAnsi="Cordia New" w:cs="Cordia New"/>
          <w:b w:val="0"/>
          <w:bCs w:val="0"/>
          <w:color w:val="000000" w:themeColor="text1"/>
          <w:sz w:val="32"/>
          <w:szCs w:val="32"/>
          <w:shd w:val="clear" w:color="auto" w:fill="FFFFFF"/>
        </w:rPr>
        <w:t xml:space="preserve">Go Green </w:t>
      </w:r>
      <w:r w:rsidR="00A74D6A" w:rsidRPr="00C9489B">
        <w:rPr>
          <w:rFonts w:ascii="Cordia New" w:hAnsi="Cordia New" w:cs="Cordia New"/>
          <w:b w:val="0"/>
          <w:bCs w:val="0"/>
          <w:color w:val="000000" w:themeColor="text1"/>
          <w:sz w:val="32"/>
          <w:szCs w:val="32"/>
          <w:shd w:val="clear" w:color="auto" w:fill="FFFFFF"/>
          <w:cs/>
        </w:rPr>
        <w:t xml:space="preserve">– </w:t>
      </w:r>
      <w:r w:rsidR="00A74D6A" w:rsidRPr="00C9489B">
        <w:rPr>
          <w:rFonts w:ascii="Cordia New" w:hAnsi="Cordia New" w:cs="Cordia New"/>
          <w:b w:val="0"/>
          <w:bCs w:val="0"/>
          <w:color w:val="000000" w:themeColor="text1"/>
          <w:sz w:val="32"/>
          <w:szCs w:val="32"/>
          <w:shd w:val="clear" w:color="auto" w:fill="FFFFFF"/>
        </w:rPr>
        <w:t xml:space="preserve">Lean </w:t>
      </w:r>
      <w:r w:rsidR="00A74D6A" w:rsidRPr="00C9489B">
        <w:rPr>
          <w:rFonts w:ascii="Cordia New" w:hAnsi="Cordia New" w:cs="Cordia New"/>
          <w:b w:val="0"/>
          <w:bCs w:val="0"/>
          <w:color w:val="000000" w:themeColor="text1"/>
          <w:sz w:val="32"/>
          <w:szCs w:val="32"/>
          <w:shd w:val="clear" w:color="auto" w:fill="FFFFFF"/>
          <w:cs/>
        </w:rPr>
        <w:t>เหลื่อมล้ำ – ย้ำร่วมมือ” โดยยึดหลักเชื่อมั่น</w:t>
      </w:r>
      <w:del w:id="211" w:author="Sompob Gingngoen" w:date="2022-09-23T19:03:00Z">
        <w:r w:rsidR="00A74D6A" w:rsidRPr="00C9489B" w:rsidDel="00AB0CC2">
          <w:rPr>
            <w:rFonts w:ascii="Cordia New" w:hAnsi="Cordia New" w:cs="Cordia New"/>
            <w:b w:val="0"/>
            <w:bCs w:val="0"/>
            <w:color w:val="000000" w:themeColor="text1"/>
            <w:sz w:val="32"/>
            <w:szCs w:val="32"/>
            <w:shd w:val="clear" w:color="auto" w:fill="FFFFFF"/>
            <w:cs/>
          </w:rPr>
          <w:delText xml:space="preserve"> </w:delText>
        </w:r>
      </w:del>
      <w:r w:rsidR="00A74D6A" w:rsidRPr="00C9489B">
        <w:rPr>
          <w:rFonts w:ascii="Cordia New" w:hAnsi="Cordia New" w:cs="Cordia New"/>
          <w:b w:val="0"/>
          <w:bCs w:val="0"/>
          <w:color w:val="000000" w:themeColor="text1"/>
          <w:sz w:val="32"/>
          <w:szCs w:val="32"/>
          <w:shd w:val="clear" w:color="auto" w:fill="FFFFFF"/>
          <w:cs/>
        </w:rPr>
        <w:t xml:space="preserve">และโปร่งใส  </w:t>
      </w:r>
      <w:r w:rsidR="004F5BDB" w:rsidRPr="00C9489B">
        <w:rPr>
          <w:rFonts w:ascii="Cordia New" w:hAnsi="Cordia New" w:cs="Cordia New"/>
          <w:b w:val="0"/>
          <w:bCs w:val="0"/>
          <w:color w:val="000000" w:themeColor="text1"/>
          <w:sz w:val="32"/>
          <w:szCs w:val="32"/>
          <w:shd w:val="clear" w:color="auto" w:fill="FFFFFF"/>
          <w:cs/>
        </w:rPr>
        <w:t>ตั้งเป้าหมาย</w:t>
      </w:r>
      <w:r w:rsidR="00FB3E3C">
        <w:rPr>
          <w:rFonts w:ascii="Cordia New" w:hAnsi="Cordia New" w:cs="Cordia New" w:hint="cs"/>
          <w:b w:val="0"/>
          <w:bCs w:val="0"/>
          <w:color w:val="000000" w:themeColor="text1"/>
          <w:sz w:val="32"/>
          <w:szCs w:val="32"/>
          <w:shd w:val="clear" w:color="auto" w:fill="FFFFFF"/>
          <w:cs/>
        </w:rPr>
        <w:t>ลดการป</w:t>
      </w:r>
      <w:r w:rsidR="004F5BDB" w:rsidRPr="00C9489B">
        <w:rPr>
          <w:rFonts w:ascii="Cordia New" w:hAnsi="Cordia New" w:cs="Cordia New"/>
          <w:b w:val="0"/>
          <w:bCs w:val="0"/>
          <w:color w:val="000000" w:themeColor="text1"/>
          <w:sz w:val="32"/>
          <w:szCs w:val="32"/>
          <w:shd w:val="clear" w:color="auto" w:fill="FFFFFF"/>
          <w:cs/>
        </w:rPr>
        <w:t xml:space="preserve">ล่อยก๊าซเรือนกระจกสุทธิเป็นศูนย์ ภายในปี </w:t>
      </w:r>
      <w:r w:rsidR="004F5BDB" w:rsidRPr="00C9489B">
        <w:rPr>
          <w:rFonts w:ascii="Cordia New" w:hAnsi="Cordia New" w:cs="Cordia New"/>
          <w:b w:val="0"/>
          <w:bCs w:val="0"/>
          <w:color w:val="000000" w:themeColor="text1"/>
          <w:sz w:val="32"/>
          <w:szCs w:val="32"/>
          <w:shd w:val="clear" w:color="auto" w:fill="FFFFFF"/>
        </w:rPr>
        <w:t>25</w:t>
      </w:r>
      <w:r w:rsidR="00012B41" w:rsidRPr="00C9489B">
        <w:rPr>
          <w:rFonts w:ascii="Cordia New" w:hAnsi="Cordia New" w:cs="Cordia New"/>
          <w:b w:val="0"/>
          <w:bCs w:val="0"/>
          <w:color w:val="000000" w:themeColor="text1"/>
          <w:sz w:val="32"/>
          <w:szCs w:val="32"/>
          <w:shd w:val="clear" w:color="auto" w:fill="FFFFFF"/>
        </w:rPr>
        <w:t xml:space="preserve">93 </w:t>
      </w:r>
      <w:r w:rsidR="004F5BDB" w:rsidRPr="00C9489B">
        <w:rPr>
          <w:rFonts w:ascii="Cordia New" w:hAnsi="Cordia New" w:cs="Cordia New"/>
          <w:b w:val="0"/>
          <w:bCs w:val="0"/>
          <w:color w:val="000000" w:themeColor="text1"/>
          <w:sz w:val="32"/>
          <w:szCs w:val="32"/>
          <w:shd w:val="clear" w:color="auto" w:fill="FFFFFF"/>
          <w:cs/>
        </w:rPr>
        <w:t xml:space="preserve"> พร้อมวิจัย</w:t>
      </w:r>
      <w:r w:rsidR="00090164">
        <w:rPr>
          <w:rFonts w:ascii="Cordia New" w:hAnsi="Cordia New" w:cs="Cordia New" w:hint="cs"/>
          <w:b w:val="0"/>
          <w:bCs w:val="0"/>
          <w:color w:val="000000" w:themeColor="text1"/>
          <w:sz w:val="32"/>
          <w:szCs w:val="32"/>
          <w:shd w:val="clear" w:color="auto" w:fill="FFFFFF"/>
          <w:cs/>
        </w:rPr>
        <w:t xml:space="preserve"> พัฒนา</w:t>
      </w:r>
      <w:del w:id="212" w:author="Sompob Gingngoen" w:date="2022-09-23T19:21:00Z">
        <w:r w:rsidR="004F5BDB" w:rsidRPr="00C9489B" w:rsidDel="00BC1CBA">
          <w:rPr>
            <w:rFonts w:ascii="Cordia New" w:hAnsi="Cordia New" w:cs="Cordia New"/>
            <w:b w:val="0"/>
            <w:bCs w:val="0"/>
            <w:color w:val="000000" w:themeColor="text1"/>
            <w:sz w:val="32"/>
            <w:szCs w:val="32"/>
            <w:shd w:val="clear" w:color="auto" w:fill="FFFFFF"/>
            <w:cs/>
          </w:rPr>
          <w:delText xml:space="preserve"> </w:delText>
        </w:r>
      </w:del>
      <w:r w:rsidR="00012B41" w:rsidRPr="00C9489B">
        <w:rPr>
          <w:rFonts w:ascii="Cordia New" w:hAnsi="Cordia New" w:cs="Cordia New"/>
          <w:b w:val="0"/>
          <w:bCs w:val="0"/>
          <w:color w:val="000000" w:themeColor="text1"/>
          <w:sz w:val="32"/>
          <w:szCs w:val="32"/>
          <w:shd w:val="clear" w:color="auto" w:fill="FFFFFF"/>
          <w:cs/>
        </w:rPr>
        <w:t xml:space="preserve">โซลูชัน </w:t>
      </w:r>
      <w:r w:rsidR="00A74D6A" w:rsidRPr="00C9489B">
        <w:rPr>
          <w:rFonts w:ascii="Cordia New" w:hAnsi="Cordia New" w:cs="Cordia New"/>
          <w:b w:val="0"/>
          <w:bCs w:val="0"/>
          <w:color w:val="000000" w:themeColor="text1"/>
          <w:sz w:val="32"/>
          <w:szCs w:val="32"/>
          <w:shd w:val="clear" w:color="auto" w:fill="FFFFFF"/>
          <w:cs/>
        </w:rPr>
        <w:t xml:space="preserve">เทคโนโลยีดิจิทัล </w:t>
      </w:r>
      <w:r w:rsidR="00A37912" w:rsidRPr="00C9489B">
        <w:rPr>
          <w:rFonts w:ascii="Cordia New" w:hAnsi="Cordia New" w:cs="Cordia New"/>
          <w:b w:val="0"/>
          <w:bCs w:val="0"/>
          <w:color w:val="000000" w:themeColor="text1"/>
          <w:sz w:val="32"/>
          <w:szCs w:val="32"/>
          <w:shd w:val="clear" w:color="auto" w:fill="FFFFFF"/>
          <w:cs/>
        </w:rPr>
        <w:t>ให้ตรงใจผู้บริโภค</w:t>
      </w:r>
      <w:r w:rsidR="00813594" w:rsidRPr="00C9489B">
        <w:rPr>
          <w:rFonts w:ascii="Cordia New" w:hAnsi="Cordia New" w:cs="Cordia New"/>
          <w:b w:val="0"/>
          <w:bCs w:val="0"/>
          <w:color w:val="000000" w:themeColor="text1"/>
          <w:sz w:val="32"/>
          <w:szCs w:val="32"/>
          <w:shd w:val="clear" w:color="auto" w:fill="FFFFFF"/>
          <w:cs/>
        </w:rPr>
        <w:t xml:space="preserve"> </w:t>
      </w:r>
      <w:del w:id="213" w:author="Sompob Gingngoen" w:date="2022-09-23T19:20:00Z">
        <w:r w:rsidR="00813594" w:rsidRPr="00C9489B" w:rsidDel="007D726D">
          <w:rPr>
            <w:rFonts w:ascii="Cordia New" w:hAnsi="Cordia New" w:cs="Cordia New"/>
            <w:b w:val="0"/>
            <w:bCs w:val="0"/>
            <w:color w:val="000000" w:themeColor="text1"/>
            <w:sz w:val="32"/>
            <w:szCs w:val="32"/>
            <w:shd w:val="clear" w:color="auto" w:fill="FFFFFF"/>
            <w:cs/>
          </w:rPr>
          <w:delText>ได้รับความสะดวกสบาย ปลอดภัย</w:delText>
        </w:r>
        <w:r w:rsidR="00A37912" w:rsidRPr="00C9489B" w:rsidDel="007D726D">
          <w:rPr>
            <w:rFonts w:ascii="Cordia New" w:hAnsi="Cordia New" w:cs="Cordia New"/>
            <w:b w:val="0"/>
            <w:bCs w:val="0"/>
            <w:color w:val="000000" w:themeColor="text1"/>
            <w:sz w:val="32"/>
            <w:szCs w:val="32"/>
            <w:shd w:val="clear" w:color="auto" w:fill="FFFFFF"/>
            <w:cs/>
          </w:rPr>
          <w:delText xml:space="preserve"> </w:delText>
        </w:r>
        <w:r w:rsidR="00012B41" w:rsidRPr="00C9489B" w:rsidDel="007D726D">
          <w:rPr>
            <w:rFonts w:ascii="Cordia New" w:hAnsi="Cordia New" w:cs="Cordia New"/>
            <w:b w:val="0"/>
            <w:bCs w:val="0"/>
            <w:color w:val="000000" w:themeColor="text1"/>
            <w:sz w:val="32"/>
            <w:szCs w:val="32"/>
            <w:shd w:val="clear" w:color="auto" w:fill="FFFFFF"/>
            <w:cs/>
          </w:rPr>
          <w:delText>แต่</w:delText>
        </w:r>
      </w:del>
      <w:r w:rsidR="00A37912" w:rsidRPr="00C9489B">
        <w:rPr>
          <w:rFonts w:ascii="Cordia New" w:hAnsi="Cordia New" w:cs="Cordia New"/>
          <w:b w:val="0"/>
          <w:bCs w:val="0"/>
          <w:color w:val="000000" w:themeColor="text1"/>
          <w:sz w:val="32"/>
          <w:szCs w:val="32"/>
          <w:shd w:val="clear" w:color="auto" w:fill="FFFFFF"/>
          <w:cs/>
        </w:rPr>
        <w:t>ใช้ทรัพยากร</w:t>
      </w:r>
      <w:r w:rsidR="00ED6CA4" w:rsidRPr="00C9489B">
        <w:rPr>
          <w:rFonts w:ascii="Cordia New" w:hAnsi="Cordia New" w:cs="Cordia New"/>
          <w:b w:val="0"/>
          <w:bCs w:val="0"/>
          <w:color w:val="000000" w:themeColor="text1"/>
          <w:sz w:val="32"/>
          <w:szCs w:val="32"/>
          <w:shd w:val="clear" w:color="auto" w:fill="FFFFFF"/>
          <w:cs/>
        </w:rPr>
        <w:t>อย่าง</w:t>
      </w:r>
      <w:r w:rsidR="00012B41" w:rsidRPr="00C9489B">
        <w:rPr>
          <w:rFonts w:ascii="Cordia New" w:hAnsi="Cordia New" w:cs="Cordia New"/>
          <w:b w:val="0"/>
          <w:bCs w:val="0"/>
          <w:color w:val="000000" w:themeColor="text1"/>
          <w:sz w:val="32"/>
          <w:szCs w:val="32"/>
          <w:shd w:val="clear" w:color="auto" w:fill="FFFFFF"/>
          <w:cs/>
        </w:rPr>
        <w:t>คุ้มค่าและ</w:t>
      </w:r>
      <w:r w:rsidR="00A37912" w:rsidRPr="00C9489B">
        <w:rPr>
          <w:rFonts w:ascii="Cordia New" w:hAnsi="Cordia New" w:cs="Cordia New"/>
          <w:b w:val="0"/>
          <w:bCs w:val="0"/>
          <w:color w:val="000000" w:themeColor="text1"/>
          <w:sz w:val="32"/>
          <w:szCs w:val="32"/>
          <w:shd w:val="clear" w:color="auto" w:fill="FFFFFF"/>
          <w:cs/>
        </w:rPr>
        <w:t xml:space="preserve">มีประสิทธิภาพ </w:t>
      </w:r>
      <w:r w:rsidR="00012B41" w:rsidRPr="00C9489B">
        <w:rPr>
          <w:rFonts w:ascii="Cordia New" w:hAnsi="Cordia New" w:cs="Cordia New"/>
          <w:b w:val="0"/>
          <w:bCs w:val="0"/>
          <w:color w:val="000000" w:themeColor="text1"/>
          <w:sz w:val="32"/>
          <w:szCs w:val="32"/>
          <w:shd w:val="clear" w:color="auto" w:fill="FFFFFF"/>
          <w:cs/>
        </w:rPr>
        <w:t xml:space="preserve">เช่น </w:t>
      </w:r>
      <w:r w:rsidR="00012B41" w:rsidRPr="00C9489B">
        <w:rPr>
          <w:rStyle w:val="Strong"/>
          <w:rFonts w:ascii="Cordia New" w:eastAsiaTheme="minorHAnsi" w:hAnsi="Cordia New" w:cs="Cordia New"/>
          <w:b/>
          <w:color w:val="000000" w:themeColor="text1"/>
          <w:kern w:val="0"/>
          <w:sz w:val="32"/>
          <w:szCs w:val="32"/>
          <w:cs/>
        </w:rPr>
        <w:t>เพิ่มสัดส่วนพลังงานสะอาด และพลังงานทดแทน</w:t>
      </w:r>
      <w:r w:rsidR="00662C21" w:rsidRPr="00C9489B">
        <w:rPr>
          <w:rStyle w:val="Strong"/>
          <w:rFonts w:ascii="Cordia New" w:eastAsiaTheme="minorHAnsi" w:hAnsi="Cordia New" w:cs="Cordia New"/>
          <w:b/>
          <w:color w:val="000000" w:themeColor="text1"/>
          <w:kern w:val="0"/>
          <w:sz w:val="32"/>
          <w:szCs w:val="32"/>
          <w:cs/>
        </w:rPr>
        <w:t>อย่าง</w:t>
      </w:r>
      <w:r w:rsidR="00012B41" w:rsidRPr="00C9489B">
        <w:rPr>
          <w:rStyle w:val="Strong"/>
          <w:rFonts w:ascii="Cordia New" w:eastAsiaTheme="minorHAnsi" w:hAnsi="Cordia New" w:cs="Cordia New"/>
          <w:b/>
          <w:color w:val="000000" w:themeColor="text1"/>
          <w:kern w:val="0"/>
          <w:sz w:val="32"/>
          <w:szCs w:val="32"/>
          <w:cs/>
        </w:rPr>
        <w:t xml:space="preserve">พลังงานชีวมวล </w:t>
      </w:r>
      <w:r w:rsidR="00012B41" w:rsidRPr="00C9489B">
        <w:rPr>
          <w:rStyle w:val="Strong"/>
          <w:rFonts w:ascii="Cordia New" w:eastAsiaTheme="minorHAnsi" w:hAnsi="Cordia New" w:cs="Cordia New"/>
          <w:bCs/>
          <w:color w:val="000000" w:themeColor="text1"/>
          <w:kern w:val="0"/>
          <w:sz w:val="32"/>
          <w:szCs w:val="32"/>
          <w:cs/>
        </w:rPr>
        <w:t>(</w:t>
      </w:r>
      <w:r w:rsidR="00012B41" w:rsidRPr="00C9489B">
        <w:rPr>
          <w:rStyle w:val="Strong"/>
          <w:rFonts w:ascii="Cordia New" w:eastAsiaTheme="minorHAnsi" w:hAnsi="Cordia New" w:cs="Cordia New"/>
          <w:bCs/>
          <w:color w:val="000000" w:themeColor="text1"/>
          <w:kern w:val="0"/>
          <w:sz w:val="32"/>
          <w:szCs w:val="32"/>
        </w:rPr>
        <w:t>Biomass</w:t>
      </w:r>
      <w:r w:rsidR="00012B41" w:rsidRPr="00C9489B">
        <w:rPr>
          <w:rStyle w:val="Strong"/>
          <w:rFonts w:ascii="Cordia New" w:eastAsiaTheme="minorHAnsi" w:hAnsi="Cordia New" w:cs="Cordia New"/>
          <w:bCs/>
          <w:color w:val="000000" w:themeColor="text1"/>
          <w:kern w:val="0"/>
          <w:sz w:val="32"/>
          <w:szCs w:val="32"/>
          <w:cs/>
        </w:rPr>
        <w:t xml:space="preserve">) </w:t>
      </w:r>
      <w:r w:rsidR="00012B41" w:rsidRPr="00C9489B">
        <w:rPr>
          <w:rStyle w:val="Strong"/>
          <w:rFonts w:ascii="Cordia New" w:eastAsiaTheme="minorHAnsi" w:hAnsi="Cordia New" w:cs="Cordia New"/>
          <w:b/>
          <w:color w:val="000000" w:themeColor="text1"/>
          <w:kern w:val="0"/>
          <w:sz w:val="32"/>
          <w:szCs w:val="32"/>
          <w:cs/>
        </w:rPr>
        <w:t>จากวัสดุเหลือใช้ทางการเกษตรและเชื้อเพลิงจากขยะ</w:t>
      </w:r>
      <w:r w:rsidR="00012B41" w:rsidRPr="00C9489B">
        <w:rPr>
          <w:rStyle w:val="Strong"/>
          <w:rFonts w:ascii="Cordia New" w:eastAsiaTheme="minorHAnsi" w:hAnsi="Cordia New" w:cs="Cordia New"/>
          <w:bCs/>
          <w:color w:val="000000" w:themeColor="text1"/>
          <w:kern w:val="0"/>
          <w:sz w:val="32"/>
          <w:szCs w:val="32"/>
          <w:cs/>
        </w:rPr>
        <w:t xml:space="preserve"> </w:t>
      </w:r>
      <w:r w:rsidR="00012B41" w:rsidRPr="00C9489B">
        <w:rPr>
          <w:rStyle w:val="Strong"/>
          <w:rFonts w:ascii="Cordia New" w:eastAsiaTheme="minorHAnsi" w:hAnsi="Cordia New" w:cs="Cordia New"/>
          <w:bCs/>
          <w:color w:val="000000" w:themeColor="text1"/>
          <w:kern w:val="0"/>
          <w:sz w:val="32"/>
          <w:szCs w:val="32"/>
        </w:rPr>
        <w:t>RDF</w:t>
      </w:r>
      <w:r w:rsidR="004F0CC3">
        <w:rPr>
          <w:rStyle w:val="Strong"/>
          <w:rFonts w:ascii="Cordia New" w:eastAsiaTheme="minorHAnsi" w:hAnsi="Cordia New" w:cs="Cordia New"/>
          <w:bCs/>
          <w:color w:val="000000" w:themeColor="text1"/>
          <w:kern w:val="0"/>
          <w:sz w:val="32"/>
          <w:szCs w:val="32"/>
          <w:cs/>
        </w:rPr>
        <w:t xml:space="preserve"> </w:t>
      </w:r>
      <w:r w:rsidR="00012B41" w:rsidRPr="00C9489B">
        <w:rPr>
          <w:rStyle w:val="Strong"/>
          <w:rFonts w:ascii="Cordia New" w:eastAsiaTheme="minorHAnsi" w:hAnsi="Cordia New" w:cs="Cordia New"/>
          <w:bCs/>
          <w:color w:val="000000" w:themeColor="text1"/>
          <w:kern w:val="0"/>
          <w:sz w:val="32"/>
          <w:szCs w:val="32"/>
          <w:cs/>
        </w:rPr>
        <w:t xml:space="preserve"> </w:t>
      </w:r>
      <w:r w:rsidR="00012B41" w:rsidRPr="00C9489B">
        <w:rPr>
          <w:rStyle w:val="Strong"/>
          <w:rFonts w:ascii="Cordia New" w:eastAsiaTheme="minorHAnsi" w:hAnsi="Cordia New" w:cs="Cordia New"/>
          <w:b/>
          <w:color w:val="000000" w:themeColor="text1"/>
          <w:kern w:val="0"/>
          <w:sz w:val="32"/>
          <w:szCs w:val="32"/>
          <w:cs/>
        </w:rPr>
        <w:t>พลังงานแสงอาทิตย์ (</w:t>
      </w:r>
      <w:r w:rsidR="00012B41" w:rsidRPr="00C9489B">
        <w:rPr>
          <w:rStyle w:val="Strong"/>
          <w:rFonts w:ascii="Cordia New" w:eastAsiaTheme="minorHAnsi" w:hAnsi="Cordia New" w:cs="Cordia New"/>
          <w:bCs/>
          <w:color w:val="000000" w:themeColor="text1"/>
          <w:kern w:val="0"/>
          <w:sz w:val="32"/>
          <w:szCs w:val="32"/>
        </w:rPr>
        <w:t>Solar Energy</w:t>
      </w:r>
      <w:r w:rsidR="00012B41" w:rsidRPr="00C9489B">
        <w:rPr>
          <w:rStyle w:val="Strong"/>
          <w:rFonts w:ascii="Cordia New" w:eastAsiaTheme="minorHAnsi" w:hAnsi="Cordia New" w:cs="Cordia New"/>
          <w:bCs/>
          <w:color w:val="000000" w:themeColor="text1"/>
          <w:kern w:val="0"/>
          <w:sz w:val="32"/>
          <w:szCs w:val="32"/>
          <w:cs/>
        </w:rPr>
        <w:t>)</w:t>
      </w:r>
      <w:r w:rsidR="00662C21">
        <w:rPr>
          <w:rStyle w:val="Strong"/>
          <w:rFonts w:ascii="Cordia New" w:eastAsiaTheme="minorHAnsi" w:hAnsi="Cordia New" w:cs="Cordia New"/>
          <w:b/>
          <w:bCs/>
          <w:color w:val="000000" w:themeColor="text1"/>
          <w:kern w:val="0"/>
          <w:sz w:val="32"/>
          <w:szCs w:val="32"/>
          <w:cs/>
        </w:rPr>
        <w:t xml:space="preserve"> </w:t>
      </w:r>
      <w:r w:rsidR="004F0CC3">
        <w:rPr>
          <w:rStyle w:val="Strong"/>
          <w:rFonts w:ascii="Cordia New" w:eastAsiaTheme="minorHAnsi" w:hAnsi="Cordia New" w:cs="Cordia New" w:hint="cs"/>
          <w:b/>
          <w:color w:val="000000" w:themeColor="text1"/>
          <w:kern w:val="0"/>
          <w:sz w:val="32"/>
          <w:szCs w:val="32"/>
          <w:cs/>
        </w:rPr>
        <w:t>อย่าง</w:t>
      </w:r>
      <w:r w:rsidR="00662C21" w:rsidRPr="00C9489B">
        <w:rPr>
          <w:rFonts w:asciiTheme="minorBidi" w:hAnsiTheme="minorBidi" w:cs="Cordia New"/>
          <w:b w:val="0"/>
          <w:bCs w:val="0"/>
          <w:sz w:val="32"/>
          <w:szCs w:val="32"/>
          <w:cs/>
        </w:rPr>
        <w:t xml:space="preserve"> “</w:t>
      </w:r>
      <w:r w:rsidR="00662C21" w:rsidRPr="00C9489B">
        <w:rPr>
          <w:rFonts w:asciiTheme="minorBidi" w:hAnsiTheme="minorBidi" w:cs="Cordia New"/>
          <w:b w:val="0"/>
          <w:bCs w:val="0"/>
          <w:sz w:val="32"/>
          <w:szCs w:val="32"/>
        </w:rPr>
        <w:t xml:space="preserve">SCG Solar Roof </w:t>
      </w:r>
      <w:r w:rsidR="00662C21" w:rsidRPr="00C9489B">
        <w:rPr>
          <w:rFonts w:asciiTheme="minorBidi" w:hAnsiTheme="minorBidi" w:cs="Cordia New"/>
          <w:b w:val="0"/>
          <w:bCs w:val="0"/>
          <w:sz w:val="32"/>
          <w:szCs w:val="32"/>
          <w:cs/>
        </w:rPr>
        <w:t xml:space="preserve">ระบบ </w:t>
      </w:r>
      <w:r w:rsidR="00662C21" w:rsidRPr="00C9489B">
        <w:rPr>
          <w:rFonts w:asciiTheme="minorBidi" w:hAnsiTheme="minorBidi" w:cs="Cordia New"/>
          <w:b w:val="0"/>
          <w:bCs w:val="0"/>
          <w:sz w:val="32"/>
          <w:szCs w:val="32"/>
        </w:rPr>
        <w:t>Hybrid</w:t>
      </w:r>
      <w:r w:rsidR="00662C21" w:rsidRPr="00C9489B">
        <w:rPr>
          <w:rFonts w:asciiTheme="minorBidi" w:hAnsiTheme="minorBidi" w:cs="Cordia New"/>
          <w:b w:val="0"/>
          <w:bCs w:val="0"/>
          <w:sz w:val="32"/>
          <w:szCs w:val="32"/>
          <w:cs/>
        </w:rPr>
        <w:t xml:space="preserve">” ระบบหลังคาโซลาร์ เทคโนโลยีไฮบริด มีแบตเตอรี่กักเก็บพลังงานไฟฟ้าสำหรับใช้ไฟฟ้าได้ทั้งกลางวันและกลางคืน  </w:t>
      </w:r>
      <w:del w:id="214" w:author="Sompob Gingngoen" w:date="2022-09-23T19:22:00Z">
        <w:r w:rsidR="00662C21" w:rsidRPr="00C9489B" w:rsidDel="00BC1CBA">
          <w:rPr>
            <w:rStyle w:val="Strong"/>
            <w:rFonts w:ascii="Cordia New" w:eastAsiaTheme="minorHAnsi" w:hAnsi="Cordia New" w:cs="Cordia New"/>
            <w:b/>
            <w:bCs/>
            <w:color w:val="000000" w:themeColor="text1"/>
            <w:kern w:val="0"/>
            <w:sz w:val="32"/>
            <w:szCs w:val="32"/>
            <w:cs/>
          </w:rPr>
          <w:delText xml:space="preserve"> </w:delText>
        </w:r>
      </w:del>
      <w:r w:rsidR="004F0CC3" w:rsidRPr="00C9489B">
        <w:rPr>
          <w:rFonts w:asciiTheme="minorBidi" w:hAnsiTheme="minorBidi" w:cs="Cordia New"/>
          <w:b w:val="0"/>
          <w:bCs w:val="0"/>
          <w:sz w:val="32"/>
          <w:szCs w:val="32"/>
          <w:cs/>
        </w:rPr>
        <w:t>นวัตกรรมพลาสติก</w:t>
      </w:r>
      <w:r w:rsidR="004F0CC3" w:rsidRPr="004F0CC3">
        <w:rPr>
          <w:rFonts w:asciiTheme="minorBidi" w:eastAsia="Sarabun" w:hAnsiTheme="minorBidi" w:cs="Angsana New"/>
          <w:b w:val="0"/>
          <w:bCs w:val="0"/>
          <w:sz w:val="32"/>
          <w:szCs w:val="32"/>
          <w:cs/>
        </w:rPr>
        <w:t xml:space="preserve"> </w:t>
      </w:r>
      <w:r w:rsidR="004F0CC3" w:rsidRPr="004F0CC3">
        <w:rPr>
          <w:rFonts w:asciiTheme="minorBidi" w:eastAsia="Sarabun" w:hAnsiTheme="minorBidi"/>
          <w:b w:val="0"/>
          <w:bCs w:val="0"/>
          <w:sz w:val="32"/>
          <w:szCs w:val="32"/>
        </w:rPr>
        <w:t>SCGC GREEN POLYMER</w:t>
      </w:r>
      <w:r w:rsidR="004F0CC3" w:rsidRPr="004F0CC3">
        <w:rPr>
          <w:rFonts w:asciiTheme="minorBidi" w:eastAsia="Sarabun" w:hAnsiTheme="minorBidi" w:cs="Cordia New"/>
          <w:b w:val="0"/>
          <w:bCs w:val="0"/>
          <w:sz w:val="32"/>
          <w:szCs w:val="32"/>
          <w:cs/>
        </w:rPr>
        <w:t>™</w:t>
      </w:r>
      <w:r w:rsidR="004F0CC3">
        <w:rPr>
          <w:rFonts w:asciiTheme="minorBidi" w:eastAsia="Sarabun" w:hAnsiTheme="minorBidi" w:cs="Cordia New"/>
          <w:b w:val="0"/>
          <w:bCs w:val="0"/>
          <w:sz w:val="32"/>
          <w:szCs w:val="32"/>
          <w:cs/>
        </w:rPr>
        <w:t xml:space="preserve">  </w:t>
      </w:r>
      <w:r w:rsidR="004F0CC3" w:rsidRPr="004F0CC3">
        <w:rPr>
          <w:rFonts w:asciiTheme="minorBidi" w:eastAsia="Sarabun" w:hAnsiTheme="minorBidi" w:cs="Cordia New"/>
          <w:b w:val="0"/>
          <w:bCs w:val="0"/>
          <w:sz w:val="32"/>
          <w:szCs w:val="32"/>
          <w:cs/>
        </w:rPr>
        <w:t xml:space="preserve"> </w:t>
      </w:r>
      <w:r w:rsidR="004F0CC3" w:rsidRPr="000E4AE5">
        <w:rPr>
          <w:rFonts w:asciiTheme="minorBidi" w:hAnsiTheme="minorBidi" w:cs="Cordia New" w:hint="cs"/>
          <w:b w:val="0"/>
          <w:bCs w:val="0"/>
          <w:sz w:val="32"/>
          <w:szCs w:val="32"/>
          <w:cs/>
        </w:rPr>
        <w:t>บรรจุภัณฑ์กระดาษรีไซเคิล</w:t>
      </w:r>
      <w:r w:rsidR="004F0CC3" w:rsidRPr="00C9489B">
        <w:rPr>
          <w:rFonts w:asciiTheme="minorBidi" w:hAnsiTheme="minorBidi" w:cs="Cordia New"/>
          <w:b w:val="0"/>
          <w:bCs w:val="0"/>
          <w:sz w:val="32"/>
          <w:szCs w:val="32"/>
          <w:cs/>
        </w:rPr>
        <w:t xml:space="preserve">ช่วยลดใช้ทรัพยากร ลดโลกร้อน </w:t>
      </w:r>
      <w:del w:id="215" w:author="Sompob Gingngoen" w:date="2022-09-23T19:22:00Z">
        <w:r w:rsidR="004F0CC3" w:rsidRPr="00C9489B" w:rsidDel="00BC1CBA">
          <w:rPr>
            <w:rFonts w:asciiTheme="minorBidi" w:hAnsiTheme="minorBidi" w:cs="Cordia New"/>
            <w:b w:val="0"/>
            <w:bCs w:val="0"/>
            <w:sz w:val="32"/>
            <w:szCs w:val="32"/>
            <w:cs/>
          </w:rPr>
          <w:delText xml:space="preserve"> </w:delText>
        </w:r>
      </w:del>
      <w:r w:rsidR="004F0CC3" w:rsidRPr="00C9489B">
        <w:rPr>
          <w:rFonts w:asciiTheme="minorBidi" w:hAnsiTheme="minorBidi" w:cs="Cordia New"/>
          <w:b w:val="0"/>
          <w:bCs w:val="0"/>
          <w:sz w:val="32"/>
          <w:szCs w:val="32"/>
          <w:cs/>
        </w:rPr>
        <w:t xml:space="preserve"> </w:t>
      </w:r>
      <w:r w:rsidR="009A7D93" w:rsidRPr="009A7D93">
        <w:rPr>
          <w:rFonts w:asciiTheme="minorBidi" w:eastAsia="Sarabun" w:hAnsiTheme="minorBidi" w:cs="Cordia New"/>
          <w:b w:val="0"/>
          <w:bCs w:val="0"/>
          <w:sz w:val="32"/>
          <w:szCs w:val="32"/>
        </w:rPr>
        <w:t>CPAC 3D Printing Solution</w:t>
      </w:r>
      <w:r w:rsidR="009A7D93" w:rsidRPr="00C9489B">
        <w:rPr>
          <w:rFonts w:asciiTheme="minorBidi" w:eastAsia="Sarabun" w:hAnsiTheme="minorBidi" w:cs="Cordia New"/>
          <w:b w:val="0"/>
          <w:bCs w:val="0"/>
          <w:sz w:val="32"/>
          <w:szCs w:val="32"/>
          <w:cs/>
        </w:rPr>
        <w:t xml:space="preserve"> เทคโนโลยีการพิมพ์ขึ้นรูปแบบ </w:t>
      </w:r>
      <w:r w:rsidR="009A7D93" w:rsidRPr="00C9489B">
        <w:rPr>
          <w:rFonts w:asciiTheme="minorBidi" w:eastAsia="Sarabun" w:hAnsiTheme="minorBidi" w:cs="Cordia New"/>
          <w:b w:val="0"/>
          <w:bCs w:val="0"/>
          <w:sz w:val="32"/>
          <w:szCs w:val="32"/>
        </w:rPr>
        <w:t xml:space="preserve">3 </w:t>
      </w:r>
      <w:r w:rsidR="009A7D93" w:rsidRPr="00C9489B">
        <w:rPr>
          <w:rFonts w:asciiTheme="minorBidi" w:eastAsia="Sarabun" w:hAnsiTheme="minorBidi" w:cs="Cordia New"/>
          <w:b w:val="0"/>
          <w:bCs w:val="0"/>
          <w:sz w:val="32"/>
          <w:szCs w:val="32"/>
          <w:cs/>
        </w:rPr>
        <w:t>มิติ ที</w:t>
      </w:r>
      <w:r w:rsidR="009A7D93">
        <w:rPr>
          <w:rFonts w:asciiTheme="minorBidi" w:eastAsia="Sarabun" w:hAnsiTheme="minorBidi" w:cs="Cordia New" w:hint="cs"/>
          <w:b w:val="0"/>
          <w:bCs w:val="0"/>
          <w:sz w:val="32"/>
          <w:szCs w:val="32"/>
          <w:cs/>
        </w:rPr>
        <w:t>่</w:t>
      </w:r>
      <w:r w:rsidR="009A7D93" w:rsidRPr="00C9489B">
        <w:rPr>
          <w:rFonts w:asciiTheme="minorBidi" w:eastAsia="Sarabun" w:hAnsiTheme="minorBidi" w:cs="Cordia New"/>
          <w:b w:val="0"/>
          <w:bCs w:val="0"/>
          <w:sz w:val="32"/>
          <w:szCs w:val="32"/>
          <w:cs/>
        </w:rPr>
        <w:t>ออกแบบได้หลากหลาย รวดเร็ว</w:t>
      </w:r>
      <w:r w:rsidR="009A7D93">
        <w:rPr>
          <w:rFonts w:asciiTheme="minorBidi" w:eastAsia="Sarabun" w:hAnsiTheme="minorBidi" w:cstheme="minorBidi" w:hint="cs"/>
          <w:b w:val="0"/>
          <w:bCs w:val="0"/>
          <w:sz w:val="32"/>
          <w:szCs w:val="32"/>
          <w:cs/>
        </w:rPr>
        <w:t>และลดวัสดุเหลือทิ้ง</w:t>
      </w:r>
      <w:r w:rsidR="009A7D93" w:rsidRPr="009A7D93">
        <w:rPr>
          <w:rFonts w:asciiTheme="minorBidi" w:eastAsia="Sarabun" w:hAnsiTheme="minorBidi" w:cs="Cordia New"/>
          <w:b w:val="0"/>
          <w:bCs w:val="0"/>
          <w:sz w:val="32"/>
          <w:szCs w:val="32"/>
          <w:cs/>
        </w:rPr>
        <w:t xml:space="preserve">   </w:t>
      </w:r>
    </w:p>
    <w:p w14:paraId="1CC9C84D" w14:textId="51F0C00F" w:rsidR="00E66451" w:rsidRDefault="005F62D0">
      <w:pPr>
        <w:rPr>
          <w:ins w:id="216" w:author="Poypiti Amatatham" w:date="2022-09-24T10:16:00Z"/>
          <w:sz w:val="32"/>
          <w:szCs w:val="32"/>
          <w:cs/>
        </w:rPr>
      </w:pPr>
      <w:r>
        <w:rPr>
          <w:rStyle w:val="Strong"/>
          <w:rFonts w:ascii="Cordia New" w:hAnsi="Cordia New" w:cs="Cordia New" w:hint="cs"/>
          <w:b w:val="0"/>
          <w:color w:val="000000" w:themeColor="text1"/>
          <w:sz w:val="32"/>
          <w:szCs w:val="32"/>
          <w:cs/>
        </w:rPr>
        <w:t xml:space="preserve"> </w:t>
      </w:r>
      <w:r>
        <w:rPr>
          <w:rStyle w:val="Strong"/>
          <w:rFonts w:ascii="Cordia New" w:hAnsi="Cordia New" w:cs="Cordia New"/>
          <w:b w:val="0"/>
          <w:color w:val="000000" w:themeColor="text1"/>
          <w:sz w:val="32"/>
          <w:szCs w:val="32"/>
          <w:cs/>
        </w:rPr>
        <w:tab/>
      </w:r>
      <w:r w:rsidR="00662C21" w:rsidRPr="006E1F4D">
        <w:rPr>
          <w:rStyle w:val="Strong"/>
          <w:rFonts w:ascii="Cordia New" w:hAnsi="Cordia New" w:cs="Cordia New"/>
          <w:bCs w:val="0"/>
          <w:color w:val="000000" w:themeColor="text1"/>
          <w:sz w:val="32"/>
          <w:szCs w:val="32"/>
          <w:cs/>
        </w:rPr>
        <w:t>นอกจากน</w:t>
      </w:r>
      <w:r w:rsidR="004F0CC3" w:rsidRPr="00C9489B">
        <w:rPr>
          <w:rStyle w:val="Strong"/>
          <w:rFonts w:ascii="Cordia New" w:hAnsi="Cordia New" w:cs="Cordia New"/>
          <w:bCs w:val="0"/>
          <w:color w:val="000000" w:themeColor="text1"/>
          <w:sz w:val="32"/>
          <w:szCs w:val="32"/>
          <w:cs/>
        </w:rPr>
        <w:t>ี้</w:t>
      </w:r>
      <w:r w:rsidR="00662C21" w:rsidRPr="006E1F4D">
        <w:rPr>
          <w:rStyle w:val="Strong"/>
          <w:rFonts w:ascii="Cordia New" w:hAnsi="Cordia New" w:cs="Cordia New"/>
          <w:bCs w:val="0"/>
          <w:color w:val="000000" w:themeColor="text1"/>
          <w:sz w:val="32"/>
          <w:szCs w:val="32"/>
          <w:cs/>
        </w:rPr>
        <w:t xml:space="preserve"> เอสซีจียัง</w:t>
      </w:r>
      <w:r w:rsidR="00012B41" w:rsidRPr="006E1F4D">
        <w:rPr>
          <w:rStyle w:val="Strong"/>
          <w:rFonts w:ascii="Cordia New" w:hAnsi="Cordia New" w:cs="Cordia New"/>
          <w:bCs w:val="0"/>
          <w:color w:val="000000" w:themeColor="text1"/>
          <w:sz w:val="32"/>
          <w:szCs w:val="32"/>
          <w:cs/>
        </w:rPr>
        <w:t>พัฒนานวัตกรรมผลิตภัณฑ์รักษ์โลก ฉลาก</w:t>
      </w:r>
      <w:r w:rsidR="00012B41" w:rsidRPr="00C9489B">
        <w:rPr>
          <w:rStyle w:val="Strong"/>
          <w:rFonts w:ascii="Cordia New" w:hAnsi="Cordia New" w:cs="Cordia New"/>
          <w:bCs w:val="0"/>
          <w:color w:val="000000" w:themeColor="text1"/>
          <w:sz w:val="32"/>
          <w:szCs w:val="32"/>
        </w:rPr>
        <w:t> </w:t>
      </w:r>
      <w:r w:rsidR="00012B41" w:rsidRPr="00C9489B">
        <w:rPr>
          <w:rStyle w:val="Strong"/>
          <w:rFonts w:ascii="Cordia New" w:hAnsi="Cordia New" w:cs="Cordia New"/>
          <w:b w:val="0"/>
          <w:color w:val="000000" w:themeColor="text1"/>
          <w:sz w:val="32"/>
          <w:szCs w:val="32"/>
        </w:rPr>
        <w:t>SCG Green Choice</w:t>
      </w:r>
      <w:r w:rsidR="00012B41" w:rsidRPr="00C9489B">
        <w:rPr>
          <w:rStyle w:val="Strong"/>
          <w:rFonts w:ascii="Cordia New" w:hAnsi="Cordia New" w:cs="Cordia New"/>
          <w:bCs w:val="0"/>
          <w:color w:val="000000" w:themeColor="text1"/>
          <w:sz w:val="32"/>
          <w:szCs w:val="32"/>
        </w:rPr>
        <w:t> </w:t>
      </w:r>
      <w:del w:id="217" w:author="Sompob Gingngoen" w:date="2022-09-23T19:09:00Z">
        <w:r w:rsidR="004F0CC3" w:rsidRPr="00C9489B" w:rsidDel="007E7511">
          <w:rPr>
            <w:rStyle w:val="Strong"/>
            <w:rFonts w:ascii="Cordia New" w:hAnsi="Cordia New" w:cs="Cordia New"/>
            <w:bCs w:val="0"/>
            <w:color w:val="000000" w:themeColor="text1"/>
            <w:sz w:val="32"/>
            <w:szCs w:val="32"/>
            <w:cs/>
          </w:rPr>
          <w:delText xml:space="preserve"> </w:delText>
        </w:r>
      </w:del>
      <w:r w:rsidR="009A7D93" w:rsidRPr="00C9489B">
        <w:rPr>
          <w:rStyle w:val="Strong"/>
          <w:rFonts w:ascii="Cordia New" w:hAnsi="Cordia New" w:cs="Cordia New"/>
          <w:bCs w:val="0"/>
          <w:color w:val="000000" w:themeColor="text1"/>
          <w:sz w:val="32"/>
          <w:szCs w:val="32"/>
          <w:cs/>
        </w:rPr>
        <w:t>ที่</w:t>
      </w:r>
      <w:r w:rsidR="004F0CC3" w:rsidRPr="00C9489B">
        <w:rPr>
          <w:rStyle w:val="Strong"/>
          <w:rFonts w:ascii="Cordia New" w:hAnsi="Cordia New" w:cs="Cordia New"/>
          <w:bCs w:val="0"/>
          <w:color w:val="000000" w:themeColor="text1"/>
          <w:sz w:val="32"/>
          <w:szCs w:val="32"/>
          <w:cs/>
        </w:rPr>
        <w:t>ช่วยประหยัดพลังงานและส่งเสริมสุขอนามัยที่ดี นับเป็นบริษัทเอกชนรายแรก</w:t>
      </w:r>
      <w:del w:id="218" w:author="Sompob Gingngoen" w:date="2022-09-23T19:08:00Z">
        <w:r w:rsidR="004F0CC3" w:rsidRPr="00C9489B" w:rsidDel="007E7511">
          <w:rPr>
            <w:rStyle w:val="Strong"/>
            <w:rFonts w:ascii="Cordia New" w:hAnsi="Cordia New" w:cs="Cordia New"/>
            <w:bCs w:val="0"/>
            <w:color w:val="000000" w:themeColor="text1"/>
            <w:sz w:val="32"/>
            <w:szCs w:val="32"/>
            <w:cs/>
          </w:rPr>
          <w:delText xml:space="preserve"> ๆ </w:delText>
        </w:r>
      </w:del>
      <w:r w:rsidR="004F0CC3" w:rsidRPr="00C9489B">
        <w:rPr>
          <w:rStyle w:val="Strong"/>
          <w:rFonts w:ascii="Cordia New" w:hAnsi="Cordia New" w:cs="Cordia New"/>
          <w:bCs w:val="0"/>
          <w:color w:val="000000" w:themeColor="text1"/>
          <w:sz w:val="32"/>
          <w:szCs w:val="32"/>
          <w:cs/>
        </w:rPr>
        <w:t>ในไทยที่ออกฉลากเพื่อรับรองสินค้า</w:t>
      </w:r>
      <w:ins w:id="219" w:author="Sompob Gingngoen" w:date="2022-09-23T19:09:00Z">
        <w:r w:rsidR="007E7511">
          <w:rPr>
            <w:rStyle w:val="Strong"/>
            <w:rFonts w:ascii="Cordia New" w:hAnsi="Cordia New" w:cs="Cordia New" w:hint="cs"/>
            <w:bCs w:val="0"/>
            <w:color w:val="000000" w:themeColor="text1"/>
            <w:sz w:val="32"/>
            <w:szCs w:val="32"/>
            <w:cs/>
          </w:rPr>
          <w:t xml:space="preserve"> </w:t>
        </w:r>
      </w:ins>
      <w:del w:id="220" w:author="Sompob Gingngoen" w:date="2022-09-23T19:09:00Z">
        <w:r w:rsidR="004F0CC3" w:rsidRPr="00C9489B" w:rsidDel="007E7511">
          <w:rPr>
            <w:rStyle w:val="Strong"/>
            <w:rFonts w:ascii="Cordia New" w:hAnsi="Cordia New" w:cs="Cordia New"/>
            <w:bCs w:val="0"/>
            <w:color w:val="000000" w:themeColor="text1"/>
            <w:sz w:val="32"/>
            <w:szCs w:val="32"/>
            <w:cs/>
          </w:rPr>
          <w:delText>และ</w:delText>
        </w:r>
      </w:del>
      <w:r w:rsidR="004F0CC3" w:rsidRPr="00C9489B">
        <w:rPr>
          <w:rStyle w:val="Strong"/>
          <w:rFonts w:ascii="Cordia New" w:hAnsi="Cordia New" w:cs="Cordia New"/>
          <w:bCs w:val="0"/>
          <w:color w:val="000000" w:themeColor="text1"/>
          <w:sz w:val="32"/>
          <w:szCs w:val="32"/>
          <w:cs/>
        </w:rPr>
        <w:t>บริการเพื่อเป็นทางเลือกให้ผู้บริโภคมีส่วนร่วมรักษาสิ่งแวดล้อม</w:t>
      </w:r>
      <w:del w:id="221" w:author="Sompob Gingngoen" w:date="2022-09-23T18:57:00Z">
        <w:r w:rsidR="004F0CC3" w:rsidRPr="00C9489B" w:rsidDel="00807EF7">
          <w:rPr>
            <w:rStyle w:val="Strong"/>
            <w:rFonts w:ascii="Cordia New" w:hAnsi="Cordia New" w:cs="Cordia New"/>
            <w:bCs w:val="0"/>
            <w:color w:val="000000" w:themeColor="text1"/>
            <w:sz w:val="32"/>
            <w:szCs w:val="32"/>
            <w:cs/>
          </w:rPr>
          <w:delText>ไปด้วย</w:delText>
        </w:r>
      </w:del>
      <w:r w:rsidR="004F0CC3" w:rsidRPr="00C9489B">
        <w:rPr>
          <w:rStyle w:val="Strong"/>
          <w:rFonts w:ascii="Cordia New" w:hAnsi="Cordia New" w:cs="Cordia New"/>
          <w:bCs w:val="0"/>
          <w:color w:val="000000" w:themeColor="text1"/>
          <w:sz w:val="32"/>
          <w:szCs w:val="32"/>
          <w:cs/>
        </w:rPr>
        <w:t xml:space="preserve">   </w:t>
      </w:r>
      <w:r w:rsidR="009A7D93" w:rsidRPr="00D701F2">
        <w:rPr>
          <w:rStyle w:val="Strong"/>
          <w:rFonts w:ascii="Cordia New" w:hAnsi="Cordia New" w:cs="Cordia New"/>
          <w:b w:val="0"/>
          <w:bCs w:val="0"/>
          <w:color w:val="000000" w:themeColor="text1"/>
          <w:sz w:val="32"/>
          <w:szCs w:val="32"/>
          <w:cs/>
          <w:rPrChange w:id="222" w:author="Sompob Gingngoen" w:date="2022-09-23T17:31:00Z">
            <w:rPr>
              <w:rStyle w:val="Strong"/>
              <w:rFonts w:ascii="Cordia New" w:hAnsi="Cordia New" w:cs="Cordia New"/>
              <w:color w:val="000000" w:themeColor="text1"/>
              <w:cs/>
            </w:rPr>
          </w:rPrChange>
        </w:rPr>
        <w:t>ขณะเดียวกันยัง</w:t>
      </w:r>
      <w:ins w:id="223" w:author="Sompob Gingngoen" w:date="2022-09-23T19:21:00Z">
        <w:r w:rsidR="009128D4">
          <w:rPr>
            <w:rStyle w:val="Strong"/>
            <w:rFonts w:ascii="Cordia New" w:hAnsi="Cordia New" w:cs="Cordia New" w:hint="cs"/>
            <w:b w:val="0"/>
            <w:bCs w:val="0"/>
            <w:color w:val="000000" w:themeColor="text1"/>
            <w:sz w:val="32"/>
            <w:szCs w:val="32"/>
            <w:cs/>
          </w:rPr>
          <w:t>มุ่ง</w:t>
        </w:r>
      </w:ins>
      <w:r w:rsidR="009A7D93" w:rsidRPr="00D701F2">
        <w:rPr>
          <w:rStyle w:val="Strong"/>
          <w:rFonts w:ascii="Cordia New" w:hAnsi="Cordia New" w:cs="Cordia New"/>
          <w:b w:val="0"/>
          <w:bCs w:val="0"/>
          <w:color w:val="000000" w:themeColor="text1"/>
          <w:sz w:val="32"/>
          <w:szCs w:val="32"/>
          <w:cs/>
          <w:rPrChange w:id="224" w:author="Sompob Gingngoen" w:date="2022-09-23T17:31:00Z">
            <w:rPr>
              <w:rStyle w:val="Strong"/>
              <w:rFonts w:ascii="Cordia New" w:hAnsi="Cordia New" w:cs="Cordia New"/>
              <w:color w:val="000000" w:themeColor="text1"/>
              <w:sz w:val="32"/>
              <w:szCs w:val="32"/>
              <w:cs/>
            </w:rPr>
          </w:rPrChange>
        </w:rPr>
        <w:t>ลดความเหลื่อมล้ำในสังคมด้วยการพัฒนาทักษะอาชีพ</w:t>
      </w:r>
      <w:ins w:id="225" w:author="Sompob Gingngoen" w:date="2022-09-23T18:52:00Z">
        <w:r w:rsidR="00160A6C">
          <w:rPr>
            <w:rStyle w:val="Strong"/>
            <w:rFonts w:ascii="Cordia New" w:hAnsi="Cordia New" w:cs="Cordia New" w:hint="cs"/>
            <w:b w:val="0"/>
            <w:bCs w:val="0"/>
            <w:color w:val="000000" w:themeColor="text1"/>
            <w:sz w:val="32"/>
            <w:szCs w:val="32"/>
            <w:cs/>
          </w:rPr>
          <w:t xml:space="preserve"> สร้างรายได้</w:t>
        </w:r>
      </w:ins>
      <w:del w:id="226" w:author="Sompob Gingngoen" w:date="2022-09-23T18:52:00Z">
        <w:r w:rsidR="00487B04" w:rsidRPr="00D701F2" w:rsidDel="00160A6C">
          <w:rPr>
            <w:rStyle w:val="Strong"/>
            <w:rFonts w:ascii="Cordia New" w:hAnsi="Cordia New" w:cs="Cordia New"/>
            <w:b w:val="0"/>
            <w:bCs w:val="0"/>
            <w:color w:val="000000" w:themeColor="text1"/>
            <w:sz w:val="32"/>
            <w:szCs w:val="32"/>
            <w:cs/>
          </w:rPr>
          <w:delText>ตาม</w:delText>
        </w:r>
        <w:r w:rsidR="009A7D93" w:rsidRPr="00D701F2" w:rsidDel="00160A6C">
          <w:rPr>
            <w:rStyle w:val="Strong"/>
            <w:rFonts w:ascii="Cordia New" w:hAnsi="Cordia New" w:cs="Cordia New"/>
            <w:b w:val="0"/>
            <w:bCs w:val="0"/>
            <w:color w:val="000000" w:themeColor="text1"/>
            <w:sz w:val="32"/>
            <w:szCs w:val="32"/>
            <w:cs/>
            <w:rPrChange w:id="227" w:author="Sompob Gingngoen" w:date="2022-09-23T17:31:00Z">
              <w:rPr>
                <w:rStyle w:val="Strong"/>
                <w:rFonts w:ascii="Cordia New" w:hAnsi="Cordia New" w:cs="Cordia New"/>
                <w:color w:val="000000" w:themeColor="text1"/>
                <w:sz w:val="32"/>
                <w:szCs w:val="32"/>
                <w:cs/>
              </w:rPr>
            </w:rPrChange>
          </w:rPr>
          <w:delText>ที่ตลาดต้องการ</w:delText>
        </w:r>
      </w:del>
      <w:r w:rsidR="00FB3E3C">
        <w:rPr>
          <w:rStyle w:val="Strong"/>
          <w:rFonts w:ascii="Cordia New" w:hAnsi="Cordia New" w:cs="Cordia New" w:hint="cs"/>
          <w:b w:val="0"/>
          <w:bCs w:val="0"/>
          <w:color w:val="000000" w:themeColor="text1"/>
          <w:sz w:val="32"/>
          <w:szCs w:val="32"/>
          <w:cs/>
        </w:rPr>
        <w:t xml:space="preserve">ให้ชุมชนและ </w:t>
      </w:r>
      <w:r w:rsidR="00FB3E3C">
        <w:rPr>
          <w:rStyle w:val="Strong"/>
          <w:rFonts w:ascii="Cordia New" w:hAnsi="Cordia New" w:cs="Cordia New"/>
          <w:b w:val="0"/>
          <w:bCs w:val="0"/>
          <w:color w:val="000000" w:themeColor="text1"/>
          <w:sz w:val="32"/>
          <w:szCs w:val="32"/>
        </w:rPr>
        <w:t xml:space="preserve">SMEs </w:t>
      </w:r>
      <w:r w:rsidR="009A7D93" w:rsidRPr="00C9489B">
        <w:rPr>
          <w:rStyle w:val="Strong"/>
          <w:rFonts w:ascii="Cordia New" w:hAnsi="Cordia New" w:cs="Cordia New"/>
          <w:b w:val="0"/>
          <w:bCs w:val="0"/>
          <w:color w:val="000000" w:themeColor="text1"/>
          <w:sz w:val="32"/>
          <w:szCs w:val="32"/>
          <w:cs/>
        </w:rPr>
        <w:t xml:space="preserve"> </w:t>
      </w:r>
      <w:del w:id="228" w:author="Sompob Gingngoen" w:date="2022-09-23T17:46:00Z">
        <w:r w:rsidR="00090164" w:rsidDel="00A225A5">
          <w:rPr>
            <w:rStyle w:val="Strong"/>
            <w:rFonts w:ascii="Cordia New" w:hAnsi="Cordia New" w:cs="Cordia New" w:hint="cs"/>
            <w:b w:val="0"/>
            <w:bCs w:val="0"/>
            <w:color w:val="000000" w:themeColor="text1"/>
            <w:sz w:val="32"/>
            <w:szCs w:val="32"/>
            <w:cs/>
          </w:rPr>
          <w:delText xml:space="preserve"> </w:delText>
        </w:r>
      </w:del>
      <w:ins w:id="229" w:author="Patima Sinthupinyo" w:date="2022-09-23T17:13:00Z">
        <w:r w:rsidR="00C9489B">
          <w:rPr>
            <w:rStyle w:val="Strong"/>
            <w:rFonts w:ascii="Cordia New" w:hAnsi="Cordia New" w:cs="Cordia New"/>
            <w:b w:val="0"/>
            <w:bCs w:val="0"/>
            <w:color w:val="000000" w:themeColor="text1"/>
            <w:sz w:val="32"/>
            <w:szCs w:val="32"/>
          </w:rPr>
          <w:t>5</w:t>
        </w:r>
      </w:ins>
      <w:del w:id="230" w:author="Patima Sinthupinyo" w:date="2022-09-23T17:13:00Z">
        <w:r w:rsidR="00090164" w:rsidDel="00C9489B">
          <w:rPr>
            <w:rStyle w:val="Strong"/>
            <w:rFonts w:ascii="Cordia New" w:hAnsi="Cordia New" w:cs="Cordia New"/>
            <w:b w:val="0"/>
            <w:bCs w:val="0"/>
            <w:color w:val="000000" w:themeColor="text1"/>
            <w:sz w:val="32"/>
            <w:szCs w:val="32"/>
          </w:rPr>
          <w:delText>2</w:delText>
        </w:r>
      </w:del>
      <w:r w:rsidR="00090164">
        <w:rPr>
          <w:rStyle w:val="Strong"/>
          <w:rFonts w:ascii="Cordia New" w:hAnsi="Cordia New" w:cs="Cordia New"/>
          <w:b w:val="0"/>
          <w:bCs w:val="0"/>
          <w:color w:val="000000" w:themeColor="text1"/>
          <w:sz w:val="32"/>
          <w:szCs w:val="32"/>
        </w:rPr>
        <w:t xml:space="preserve">0,000 </w:t>
      </w:r>
      <w:r w:rsidR="00090164">
        <w:rPr>
          <w:rStyle w:val="Strong"/>
          <w:rFonts w:ascii="Cordia New" w:hAnsi="Cordia New" w:cs="Cordia New" w:hint="cs"/>
          <w:b w:val="0"/>
          <w:bCs w:val="0"/>
          <w:color w:val="000000" w:themeColor="text1"/>
          <w:sz w:val="32"/>
          <w:szCs w:val="32"/>
          <w:cs/>
        </w:rPr>
        <w:t>คน</w:t>
      </w:r>
      <w:del w:id="231" w:author="Sompob Gingngoen" w:date="2022-09-23T19:21:00Z">
        <w:r w:rsidR="00090164" w:rsidDel="009128D4">
          <w:rPr>
            <w:rStyle w:val="Strong"/>
            <w:rFonts w:ascii="Cordia New" w:hAnsi="Cordia New" w:cs="Cordia New" w:hint="cs"/>
            <w:b w:val="0"/>
            <w:bCs w:val="0"/>
            <w:color w:val="000000" w:themeColor="text1"/>
            <w:sz w:val="32"/>
            <w:szCs w:val="32"/>
            <w:cs/>
          </w:rPr>
          <w:delText xml:space="preserve">ในปี </w:delText>
        </w:r>
        <w:r w:rsidR="00090164" w:rsidDel="009128D4">
          <w:rPr>
            <w:rStyle w:val="Strong"/>
            <w:rFonts w:ascii="Cordia New" w:hAnsi="Cordia New" w:cs="Cordia New"/>
            <w:b w:val="0"/>
            <w:bCs w:val="0"/>
            <w:color w:val="000000" w:themeColor="text1"/>
            <w:sz w:val="32"/>
            <w:szCs w:val="32"/>
          </w:rPr>
          <w:delText>25</w:delText>
        </w:r>
      </w:del>
      <w:ins w:id="232" w:author="Patima Sinthupinyo" w:date="2022-09-23T17:13:00Z">
        <w:del w:id="233" w:author="Sompob Gingngoen" w:date="2022-09-23T19:21:00Z">
          <w:r w:rsidR="00C9489B" w:rsidDel="009128D4">
            <w:rPr>
              <w:rStyle w:val="Strong"/>
              <w:rFonts w:ascii="Cordia New" w:hAnsi="Cordia New" w:cs="Cordia New"/>
              <w:b w:val="0"/>
              <w:bCs w:val="0"/>
              <w:color w:val="000000" w:themeColor="text1"/>
              <w:sz w:val="32"/>
              <w:szCs w:val="32"/>
            </w:rPr>
            <w:delText>73</w:delText>
          </w:r>
        </w:del>
      </w:ins>
      <w:del w:id="234" w:author="Sompob Gingngoen" w:date="2022-09-23T19:21:00Z">
        <w:r w:rsidR="00090164" w:rsidDel="009128D4">
          <w:rPr>
            <w:rStyle w:val="Strong"/>
            <w:rFonts w:ascii="Cordia New" w:hAnsi="Cordia New" w:cs="Cordia New"/>
            <w:b w:val="0"/>
            <w:bCs w:val="0"/>
            <w:color w:val="000000" w:themeColor="text1"/>
            <w:sz w:val="32"/>
            <w:szCs w:val="32"/>
          </w:rPr>
          <w:delText>68</w:delText>
        </w:r>
        <w:r w:rsidR="00090164" w:rsidDel="009128D4">
          <w:rPr>
            <w:rStyle w:val="Strong"/>
            <w:rFonts w:ascii="Cordia New" w:hAnsi="Cordia New" w:cs="Cordia New" w:hint="cs"/>
            <w:b w:val="0"/>
            <w:bCs w:val="0"/>
            <w:color w:val="000000" w:themeColor="text1"/>
            <w:sz w:val="32"/>
            <w:szCs w:val="32"/>
            <w:cs/>
          </w:rPr>
          <w:delText xml:space="preserve"> </w:delText>
        </w:r>
      </w:del>
      <w:r w:rsidR="009A7D93" w:rsidRPr="00D701F2">
        <w:rPr>
          <w:rStyle w:val="Strong"/>
          <w:rFonts w:ascii="Cordia New" w:hAnsi="Cordia New" w:cs="Cordia New"/>
          <w:b w:val="0"/>
          <w:bCs w:val="0"/>
          <w:color w:val="000000" w:themeColor="text1"/>
          <w:sz w:val="32"/>
          <w:szCs w:val="32"/>
          <w:cs/>
        </w:rPr>
        <w:t xml:space="preserve"> </w:t>
      </w:r>
      <w:r w:rsidR="009A7D93" w:rsidRPr="00D701F2">
        <w:rPr>
          <w:rStyle w:val="Strong"/>
          <w:rFonts w:ascii="Cordia New" w:hAnsi="Cordia New" w:cs="Cordia New"/>
          <w:b w:val="0"/>
          <w:bCs w:val="0"/>
          <w:color w:val="000000" w:themeColor="text1"/>
          <w:sz w:val="32"/>
          <w:szCs w:val="32"/>
          <w:cs/>
          <w:rPrChange w:id="235" w:author="Sompob Gingngoen" w:date="2022-09-23T17:31:00Z">
            <w:rPr>
              <w:rStyle w:val="Strong"/>
              <w:rFonts w:ascii="Cordia New" w:hAnsi="Cordia New" w:cs="Cordia New"/>
              <w:color w:val="000000" w:themeColor="text1"/>
              <w:sz w:val="32"/>
              <w:szCs w:val="32"/>
              <w:cs/>
            </w:rPr>
          </w:rPrChange>
        </w:rPr>
        <w:t>เช่น</w:t>
      </w:r>
      <w:r w:rsidR="009A7D93" w:rsidRPr="00C9489B">
        <w:rPr>
          <w:rStyle w:val="Strong"/>
          <w:rFonts w:ascii="Cordia New" w:hAnsi="Cordia New" w:cs="Cordia New"/>
          <w:color w:val="000000" w:themeColor="text1"/>
          <w:sz w:val="32"/>
          <w:szCs w:val="32"/>
          <w:cs/>
        </w:rPr>
        <w:t xml:space="preserve"> </w:t>
      </w:r>
      <w:r w:rsidR="003E555D">
        <w:rPr>
          <w:rStyle w:val="Strong"/>
          <w:rFonts w:ascii="Cordia New" w:hAnsi="Cordia New" w:cs="Cordia New" w:hint="cs"/>
          <w:b w:val="0"/>
          <w:bCs w:val="0"/>
          <w:color w:val="000000" w:themeColor="text1"/>
          <w:sz w:val="32"/>
          <w:szCs w:val="32"/>
          <w:cs/>
        </w:rPr>
        <w:t xml:space="preserve">อาชีพช่างก่อสร้าง </w:t>
      </w:r>
      <w:ins w:id="236" w:author="Sompob Gingngoen" w:date="2022-09-23T19:03:00Z">
        <w:r w:rsidR="00AB0CC2">
          <w:rPr>
            <w:rStyle w:val="Strong"/>
            <w:rFonts w:ascii="Cordia New" w:hAnsi="Cordia New" w:cs="Cordia New" w:hint="cs"/>
            <w:b w:val="0"/>
            <w:bCs w:val="0"/>
            <w:color w:val="000000" w:themeColor="text1"/>
            <w:sz w:val="32"/>
            <w:szCs w:val="32"/>
            <w:cs/>
          </w:rPr>
          <w:t xml:space="preserve"> </w:t>
        </w:r>
      </w:ins>
      <w:del w:id="237" w:author="Sompob Gingngoen" w:date="2022-09-23T19:03:00Z">
        <w:r w:rsidR="003E555D" w:rsidDel="00AB0CC2">
          <w:rPr>
            <w:rStyle w:val="Strong"/>
            <w:rFonts w:ascii="Cordia New" w:hAnsi="Cordia New" w:cs="Cordia New" w:hint="cs"/>
            <w:b w:val="0"/>
            <w:bCs w:val="0"/>
            <w:color w:val="000000" w:themeColor="text1"/>
            <w:sz w:val="32"/>
            <w:szCs w:val="32"/>
            <w:cs/>
          </w:rPr>
          <w:delText>ตกแต่งที่อยู่อาศัย</w:delText>
        </w:r>
        <w:r w:rsidR="00A4158D" w:rsidDel="00AB0CC2">
          <w:rPr>
            <w:rFonts w:asciiTheme="minorBidi" w:hAnsiTheme="minorBidi" w:cs="Cordia New" w:hint="cs"/>
            <w:b/>
            <w:sz w:val="32"/>
            <w:szCs w:val="32"/>
            <w:cs/>
          </w:rPr>
          <w:delText xml:space="preserve"> </w:delText>
        </w:r>
      </w:del>
      <w:del w:id="238" w:author="Sompob Gingngoen" w:date="2022-09-23T18:52:00Z">
        <w:r w:rsidR="00A4158D" w:rsidDel="00160A6C">
          <w:rPr>
            <w:rFonts w:asciiTheme="minorBidi" w:hAnsiTheme="minorBidi" w:cs="Cordia New" w:hint="cs"/>
            <w:b/>
            <w:sz w:val="32"/>
            <w:szCs w:val="32"/>
            <w:cs/>
          </w:rPr>
          <w:delText>โดย</w:delText>
        </w:r>
        <w:r w:rsidR="00FB3E3C" w:rsidDel="00160A6C">
          <w:rPr>
            <w:rFonts w:asciiTheme="minorBidi" w:hAnsiTheme="minorBidi" w:cs="Cordia New" w:hint="cs"/>
            <w:b/>
            <w:sz w:val="32"/>
            <w:szCs w:val="32"/>
            <w:cs/>
          </w:rPr>
          <w:delText>ฝึกอาชีพให้</w:delText>
        </w:r>
        <w:r w:rsidRPr="00C9489B" w:rsidDel="00160A6C">
          <w:rPr>
            <w:rFonts w:asciiTheme="minorBidi" w:hAnsiTheme="minorBidi" w:cs="Cordia New"/>
            <w:sz w:val="32"/>
            <w:szCs w:val="32"/>
            <w:cs/>
          </w:rPr>
          <w:delText>ผู้ได้รับผลกระทบจากวิกฤติเศรษฐกิ</w:delText>
        </w:r>
      </w:del>
      <w:del w:id="239" w:author="Sompob Gingngoen" w:date="2022-09-23T18:53:00Z">
        <w:r w:rsidRPr="00C9489B" w:rsidDel="00160A6C">
          <w:rPr>
            <w:rFonts w:asciiTheme="minorBidi" w:hAnsiTheme="minorBidi" w:cs="Cordia New"/>
            <w:sz w:val="32"/>
            <w:szCs w:val="32"/>
            <w:cs/>
          </w:rPr>
          <w:delText xml:space="preserve">จ </w:delText>
        </w:r>
        <w:r w:rsidDel="00160A6C">
          <w:rPr>
            <w:rFonts w:asciiTheme="minorBidi" w:hAnsiTheme="minorBidi" w:cs="Cordia New"/>
            <w:sz w:val="32"/>
            <w:szCs w:val="32"/>
            <w:cs/>
          </w:rPr>
          <w:delText xml:space="preserve"> </w:delText>
        </w:r>
      </w:del>
      <w:del w:id="240" w:author="Sompob Gingngoen" w:date="2022-09-23T18:52:00Z">
        <w:r w:rsidDel="00160A6C">
          <w:rPr>
            <w:rFonts w:asciiTheme="minorBidi" w:hAnsiTheme="minorBidi" w:cs="Cordia New" w:hint="cs"/>
            <w:sz w:val="32"/>
            <w:szCs w:val="32"/>
            <w:cs/>
          </w:rPr>
          <w:delText xml:space="preserve">ปัจจุบันมีช่างฝีมือดี </w:delText>
        </w:r>
        <w:r w:rsidDel="00160A6C">
          <w:rPr>
            <w:rFonts w:asciiTheme="minorBidi" w:hAnsiTheme="minorBidi" w:cs="Cordia New"/>
            <w:sz w:val="32"/>
            <w:szCs w:val="32"/>
          </w:rPr>
          <w:delText>5,400</w:delText>
        </w:r>
        <w:r w:rsidDel="00160A6C">
          <w:rPr>
            <w:rFonts w:asciiTheme="minorBidi" w:hAnsiTheme="minorBidi" w:cs="Cordia New"/>
            <w:sz w:val="32"/>
            <w:szCs w:val="32"/>
            <w:cs/>
          </w:rPr>
          <w:delText xml:space="preserve"> </w:delText>
        </w:r>
        <w:r w:rsidDel="00160A6C">
          <w:rPr>
            <w:rFonts w:asciiTheme="minorBidi" w:hAnsiTheme="minorBidi" w:cs="Cordia New" w:hint="cs"/>
            <w:sz w:val="32"/>
            <w:szCs w:val="32"/>
            <w:cs/>
          </w:rPr>
          <w:delText xml:space="preserve">คน   </w:delText>
        </w:r>
      </w:del>
      <w:del w:id="241" w:author="Sompob Gingngoen" w:date="2022-09-23T19:03:00Z">
        <w:r w:rsidR="009A7D93" w:rsidRPr="00D701F2" w:rsidDel="00AB0CC2">
          <w:rPr>
            <w:rStyle w:val="Strong"/>
            <w:rFonts w:ascii="Cordia New" w:hAnsi="Cordia New" w:cs="Cordia New"/>
            <w:b w:val="0"/>
            <w:bCs w:val="0"/>
            <w:color w:val="000000" w:themeColor="text1"/>
            <w:sz w:val="32"/>
            <w:szCs w:val="32"/>
            <w:cs/>
            <w:rPrChange w:id="242" w:author="Sompob Gingngoen" w:date="2022-09-23T17:31:00Z">
              <w:rPr>
                <w:rStyle w:val="Strong"/>
                <w:rFonts w:ascii="Cordia New" w:hAnsi="Cordia New" w:cs="Cordia New"/>
                <w:color w:val="000000" w:themeColor="text1"/>
                <w:sz w:val="32"/>
                <w:szCs w:val="32"/>
                <w:cs/>
              </w:rPr>
            </w:rPrChange>
          </w:rPr>
          <w:delText>อาชีพ</w:delText>
        </w:r>
      </w:del>
      <w:r w:rsidR="009A7D93" w:rsidRPr="00D701F2">
        <w:rPr>
          <w:rStyle w:val="Strong"/>
          <w:rFonts w:ascii="Cordia New" w:hAnsi="Cordia New" w:cs="Cordia New"/>
          <w:b w:val="0"/>
          <w:bCs w:val="0"/>
          <w:color w:val="000000" w:themeColor="text1"/>
          <w:sz w:val="32"/>
          <w:szCs w:val="32"/>
          <w:cs/>
          <w:rPrChange w:id="243" w:author="Sompob Gingngoen" w:date="2022-09-23T17:31:00Z">
            <w:rPr>
              <w:rStyle w:val="Strong"/>
              <w:rFonts w:ascii="Cordia New" w:hAnsi="Cordia New" w:cs="Cordia New"/>
              <w:color w:val="000000" w:themeColor="text1"/>
              <w:sz w:val="32"/>
              <w:szCs w:val="32"/>
              <w:cs/>
            </w:rPr>
          </w:rPrChange>
        </w:rPr>
        <w:t xml:space="preserve">พนักงานขับรถบรรทุก </w:t>
      </w:r>
      <w:del w:id="244" w:author="Sompob Gingngoen" w:date="2022-09-23T18:53:00Z">
        <w:r w:rsidR="009A7D93" w:rsidRPr="00D701F2" w:rsidDel="00160A6C">
          <w:rPr>
            <w:rStyle w:val="Strong"/>
            <w:rFonts w:ascii="Cordia New" w:hAnsi="Cordia New" w:cs="Cordia New"/>
            <w:b w:val="0"/>
            <w:bCs w:val="0"/>
            <w:color w:val="000000" w:themeColor="text1"/>
            <w:sz w:val="32"/>
            <w:szCs w:val="32"/>
            <w:cs/>
            <w:rPrChange w:id="245" w:author="Sompob Gingngoen" w:date="2022-09-23T17:31:00Z">
              <w:rPr>
                <w:rStyle w:val="Strong"/>
                <w:rFonts w:ascii="Cordia New" w:hAnsi="Cordia New" w:cs="Cordia New"/>
                <w:color w:val="000000" w:themeColor="text1"/>
                <w:sz w:val="32"/>
                <w:szCs w:val="32"/>
                <w:cs/>
              </w:rPr>
            </w:rPrChange>
          </w:rPr>
          <w:delText>โดย</w:delText>
        </w:r>
        <w:r w:rsidR="003E555D" w:rsidDel="00160A6C">
          <w:rPr>
            <w:rStyle w:val="Strong"/>
            <w:rFonts w:ascii="Cordia New" w:hAnsi="Cordia New" w:cs="Cordia New" w:hint="cs"/>
            <w:b w:val="0"/>
            <w:bCs w:val="0"/>
            <w:color w:val="000000" w:themeColor="text1"/>
            <w:sz w:val="32"/>
            <w:szCs w:val="32"/>
            <w:cs/>
          </w:rPr>
          <w:delText>จัดอบรมให้ขับขี่อย่างปลอดภัยใน</w:delText>
        </w:r>
        <w:r w:rsidR="009A7D93" w:rsidRPr="00C9489B" w:rsidDel="00160A6C">
          <w:rPr>
            <w:rStyle w:val="Strong"/>
            <w:rFonts w:ascii="Cordia New" w:hAnsi="Cordia New" w:cs="Cordia New"/>
            <w:b w:val="0"/>
            <w:bCs w:val="0"/>
            <w:color w:val="000000" w:themeColor="text1"/>
            <w:sz w:val="32"/>
            <w:szCs w:val="32"/>
            <w:cs/>
          </w:rPr>
          <w:delText>โรงเรียนทักษะพิพัฒน์</w:delText>
        </w:r>
        <w:r w:rsidDel="00160A6C">
          <w:rPr>
            <w:rStyle w:val="Strong"/>
            <w:rFonts w:ascii="Cordia New" w:hAnsi="Cordia New" w:cs="Cordia New" w:hint="cs"/>
            <w:color w:val="000000" w:themeColor="text1"/>
            <w:sz w:val="32"/>
            <w:szCs w:val="32"/>
            <w:cs/>
          </w:rPr>
          <w:delText xml:space="preserve"> </w:delText>
        </w:r>
        <w:r w:rsidR="009A7D93" w:rsidRPr="00C9489B" w:rsidDel="00160A6C">
          <w:rPr>
            <w:rStyle w:val="Strong"/>
            <w:rFonts w:ascii="Cordia New" w:hAnsi="Cordia New" w:cs="Cordia New" w:hint="eastAsia"/>
            <w:color w:val="000000" w:themeColor="text1"/>
            <w:sz w:val="32"/>
            <w:szCs w:val="32"/>
          </w:rPr>
          <w:delText> </w:delText>
        </w:r>
        <w:r w:rsidDel="00160A6C">
          <w:rPr>
            <w:rStyle w:val="Strong"/>
            <w:rFonts w:asciiTheme="minorBidi" w:eastAsia="Sarabun" w:hAnsiTheme="minorBidi" w:cs="Cordia New"/>
            <w:b w:val="0"/>
            <w:bCs w:val="0"/>
            <w:sz w:val="32"/>
            <w:szCs w:val="32"/>
            <w:cs/>
          </w:rPr>
          <w:delText xml:space="preserve"> </w:delText>
        </w:r>
      </w:del>
      <w:ins w:id="246" w:author="Sompob Gingngoen" w:date="2022-09-23T19:04:00Z">
        <w:r w:rsidR="00AB0CC2">
          <w:rPr>
            <w:rFonts w:asciiTheme="minorBidi" w:hAnsiTheme="minorBidi" w:cs="Cordia New" w:hint="cs"/>
            <w:sz w:val="32"/>
            <w:szCs w:val="32"/>
            <w:cs/>
          </w:rPr>
          <w:t xml:space="preserve"> </w:t>
        </w:r>
      </w:ins>
      <w:ins w:id="247" w:author="Sompob Gingngoen" w:date="2022-09-23T19:05:00Z">
        <w:r w:rsidR="00AB0CC2">
          <w:rPr>
            <w:rStyle w:val="Strong"/>
            <w:rFonts w:asciiTheme="minorBidi" w:eastAsia="Sarabun" w:hAnsiTheme="minorBidi" w:hint="cs"/>
            <w:b w:val="0"/>
            <w:bCs w:val="0"/>
            <w:sz w:val="32"/>
            <w:szCs w:val="32"/>
            <w:cs/>
          </w:rPr>
          <w:t>การ</w:t>
        </w:r>
      </w:ins>
      <w:del w:id="248" w:author="Sompob Gingngoen" w:date="2022-09-23T19:04:00Z">
        <w:r w:rsidDel="00AB0CC2">
          <w:rPr>
            <w:rStyle w:val="Strong"/>
            <w:rFonts w:asciiTheme="minorBidi" w:eastAsia="Sarabun" w:hAnsiTheme="minorBidi" w:hint="cs"/>
            <w:b w:val="0"/>
            <w:bCs w:val="0"/>
            <w:sz w:val="32"/>
            <w:szCs w:val="32"/>
            <w:cs/>
          </w:rPr>
          <w:delText>อาชี</w:delText>
        </w:r>
        <w:r w:rsidRPr="00C9489B" w:rsidDel="00AB0CC2">
          <w:rPr>
            <w:rFonts w:asciiTheme="minorBidi" w:hAnsiTheme="minorBidi" w:cs="Cordia New"/>
            <w:sz w:val="32"/>
            <w:szCs w:val="32"/>
            <w:cs/>
          </w:rPr>
          <w:delText>พ</w:delText>
        </w:r>
      </w:del>
      <w:r w:rsidRPr="00C9489B">
        <w:rPr>
          <w:rFonts w:asciiTheme="minorBidi" w:hAnsiTheme="minorBidi" w:cs="Cordia New"/>
          <w:sz w:val="32"/>
          <w:szCs w:val="32"/>
          <w:cs/>
        </w:rPr>
        <w:t>แปรรูป</w:t>
      </w:r>
      <w:ins w:id="249" w:author="Sompob Gingngoen" w:date="2022-09-23T19:05:00Z">
        <w:r w:rsidR="00AB0CC2">
          <w:rPr>
            <w:rFonts w:asciiTheme="minorBidi" w:hAnsiTheme="minorBidi" w:cs="Cordia New" w:hint="cs"/>
            <w:sz w:val="32"/>
            <w:szCs w:val="32"/>
            <w:cs/>
          </w:rPr>
          <w:t>และก</w:t>
        </w:r>
      </w:ins>
      <w:ins w:id="250" w:author="Sompob Gingngoen" w:date="2022-09-23T19:06:00Z">
        <w:r w:rsidR="00AB0CC2">
          <w:rPr>
            <w:rFonts w:asciiTheme="minorBidi" w:hAnsiTheme="minorBidi" w:cs="Cordia New" w:hint="cs"/>
            <w:sz w:val="32"/>
            <w:szCs w:val="32"/>
            <w:cs/>
          </w:rPr>
          <w:t>ารขายสินค้าทาง</w:t>
        </w:r>
      </w:ins>
      <w:del w:id="251" w:author="Sompob Gingngoen" w:date="2022-09-23T19:06:00Z">
        <w:r w:rsidRPr="00C9489B" w:rsidDel="00AB0CC2">
          <w:rPr>
            <w:rFonts w:asciiTheme="minorBidi" w:hAnsiTheme="minorBidi" w:cs="Cordia New"/>
            <w:sz w:val="32"/>
            <w:szCs w:val="32"/>
            <w:cs/>
          </w:rPr>
          <w:delText>ผลิตภัณฑ</w:delText>
        </w:r>
        <w:r w:rsidR="003E555D" w:rsidDel="00AB0CC2">
          <w:rPr>
            <w:rFonts w:asciiTheme="minorBidi" w:hAnsiTheme="minorBidi" w:cs="Cordia New" w:hint="cs"/>
            <w:sz w:val="32"/>
            <w:szCs w:val="32"/>
            <w:cs/>
          </w:rPr>
          <w:delText>์</w:delText>
        </w:r>
      </w:del>
      <w:del w:id="252" w:author="Sompob Gingngoen" w:date="2022-09-23T19:05:00Z">
        <w:r w:rsidRPr="00C9489B" w:rsidDel="00AB0CC2">
          <w:rPr>
            <w:rFonts w:asciiTheme="minorBidi" w:hAnsiTheme="minorBidi" w:cs="Cordia New"/>
            <w:sz w:val="32"/>
            <w:szCs w:val="32"/>
            <w:cs/>
          </w:rPr>
          <w:delText xml:space="preserve"> ขายสินค้า</w:delText>
        </w:r>
      </w:del>
      <w:r w:rsidRPr="00C9489B">
        <w:rPr>
          <w:rFonts w:asciiTheme="minorBidi" w:hAnsiTheme="minorBidi" w:cs="Cordia New"/>
          <w:sz w:val="32"/>
          <w:szCs w:val="32"/>
          <w:cs/>
        </w:rPr>
        <w:t>ออนไลน์</w:t>
      </w:r>
      <w:ins w:id="253" w:author="Sompob Gingngoen" w:date="2022-09-23T19:06:00Z">
        <w:r w:rsidR="00AB0CC2">
          <w:rPr>
            <w:rFonts w:asciiTheme="minorBidi" w:hAnsiTheme="minorBidi" w:cs="Cordia New" w:hint="cs"/>
            <w:sz w:val="32"/>
            <w:szCs w:val="32"/>
            <w:cs/>
          </w:rPr>
          <w:t xml:space="preserve"> </w:t>
        </w:r>
      </w:ins>
      <w:del w:id="254" w:author="Sompob Gingngoen" w:date="2022-09-23T19:06:00Z">
        <w:r w:rsidRPr="00C9489B" w:rsidDel="00AB0CC2">
          <w:rPr>
            <w:rFonts w:asciiTheme="minorBidi" w:hAnsiTheme="minorBidi" w:cs="Cordia New"/>
            <w:sz w:val="32"/>
            <w:szCs w:val="32"/>
            <w:cs/>
          </w:rPr>
          <w:delText>และออฟไลน์ผ่านโครงการพลังชุมชน</w:delText>
        </w:r>
        <w:r w:rsidRPr="00C9489B" w:rsidDel="00AB0CC2">
          <w:rPr>
            <w:rFonts w:asciiTheme="minorBidi" w:hAnsiTheme="minorBidi" w:cs="Cordia New" w:hint="eastAsia"/>
            <w:sz w:val="32"/>
            <w:szCs w:val="32"/>
          </w:rPr>
          <w:delText> </w:delText>
        </w:r>
      </w:del>
      <w:r w:rsidR="00090164">
        <w:rPr>
          <w:rFonts w:cs="Angsana New"/>
          <w:szCs w:val="22"/>
          <w:cs/>
        </w:rPr>
        <w:t xml:space="preserve"> </w:t>
      </w:r>
      <w:ins w:id="255" w:author="Sompob Gingngoen" w:date="2022-09-23T18:57:00Z">
        <w:r w:rsidR="00807EF7">
          <w:rPr>
            <w:rFonts w:hint="cs"/>
            <w:sz w:val="32"/>
            <w:szCs w:val="32"/>
            <w:cs/>
          </w:rPr>
          <w:t>ทั้ง</w:t>
        </w:r>
      </w:ins>
      <w:del w:id="256" w:author="Sompob Gingngoen" w:date="2022-09-23T18:57:00Z">
        <w:r w:rsidR="00090164" w:rsidDel="00807EF7">
          <w:rPr>
            <w:rFonts w:cs="Angsana New"/>
            <w:szCs w:val="22"/>
            <w:cs/>
          </w:rPr>
          <w:delText xml:space="preserve"> </w:delText>
        </w:r>
        <w:r w:rsidR="00090164" w:rsidRPr="00C9489B" w:rsidDel="00807EF7">
          <w:rPr>
            <w:sz w:val="32"/>
            <w:szCs w:val="32"/>
            <w:cs/>
          </w:rPr>
          <w:delText>ขณะเดียวกัน</w:delText>
        </w:r>
      </w:del>
      <w:r w:rsidR="00090164" w:rsidRPr="00C9489B">
        <w:rPr>
          <w:sz w:val="32"/>
          <w:szCs w:val="32"/>
          <w:cs/>
        </w:rPr>
        <w:t>ยัง</w:t>
      </w:r>
      <w:r w:rsidR="00A4158D">
        <w:rPr>
          <w:rFonts w:hint="cs"/>
          <w:sz w:val="32"/>
          <w:szCs w:val="32"/>
          <w:cs/>
        </w:rPr>
        <w:t>ร่วมมือกับองค์กรต่าง ๆ ทั้งไทย อาเซียน</w:t>
      </w:r>
      <w:del w:id="257" w:author="Sompob Gingngoen" w:date="2022-09-23T19:09:00Z">
        <w:r w:rsidR="00A4158D" w:rsidDel="007E7511">
          <w:rPr>
            <w:rFonts w:hint="cs"/>
            <w:sz w:val="32"/>
            <w:szCs w:val="32"/>
            <w:cs/>
          </w:rPr>
          <w:delText xml:space="preserve"> </w:delText>
        </w:r>
      </w:del>
      <w:r w:rsidR="00A4158D">
        <w:rPr>
          <w:rFonts w:hint="cs"/>
          <w:sz w:val="32"/>
          <w:szCs w:val="32"/>
          <w:cs/>
        </w:rPr>
        <w:t>และโลก</w:t>
      </w:r>
      <w:del w:id="258" w:author="Sompob Gingngoen" w:date="2022-09-23T19:09:00Z">
        <w:r w:rsidR="00A4158D" w:rsidDel="007E7511">
          <w:rPr>
            <w:rFonts w:hint="cs"/>
            <w:sz w:val="32"/>
            <w:szCs w:val="32"/>
            <w:cs/>
          </w:rPr>
          <w:delText xml:space="preserve"> </w:delText>
        </w:r>
      </w:del>
      <w:r w:rsidR="00FB3E3C">
        <w:rPr>
          <w:rFonts w:hint="cs"/>
          <w:sz w:val="32"/>
          <w:szCs w:val="32"/>
          <w:cs/>
        </w:rPr>
        <w:t>ให้</w:t>
      </w:r>
      <w:r w:rsidR="00A4158D">
        <w:rPr>
          <w:rFonts w:hint="cs"/>
          <w:sz w:val="32"/>
          <w:szCs w:val="32"/>
          <w:cs/>
        </w:rPr>
        <w:t xml:space="preserve">ดำเนินงานด้วย </w:t>
      </w:r>
      <w:r w:rsidR="00A4158D" w:rsidRPr="00C9489B">
        <w:rPr>
          <w:rFonts w:asciiTheme="minorBidi" w:hAnsiTheme="minorBidi" w:cs="Cordia New"/>
          <w:sz w:val="32"/>
          <w:szCs w:val="32"/>
        </w:rPr>
        <w:t>ESG</w:t>
      </w:r>
      <w:r w:rsidR="00A4158D">
        <w:rPr>
          <w:rFonts w:cs="Angsana New"/>
          <w:sz w:val="32"/>
          <w:szCs w:val="32"/>
          <w:cs/>
        </w:rPr>
        <w:t xml:space="preserve"> </w:t>
      </w:r>
      <w:del w:id="259" w:author="Sompob Gingngoen" w:date="2022-09-23T19:10:00Z">
        <w:r w:rsidR="00A4158D" w:rsidDel="007E7511">
          <w:rPr>
            <w:rFonts w:cs="Angsana New"/>
            <w:sz w:val="32"/>
            <w:szCs w:val="32"/>
            <w:cs/>
          </w:rPr>
          <w:delText xml:space="preserve"> </w:delText>
        </w:r>
      </w:del>
      <w:r w:rsidR="00A4158D">
        <w:rPr>
          <w:rFonts w:hint="cs"/>
          <w:sz w:val="32"/>
          <w:szCs w:val="32"/>
          <w:cs/>
        </w:rPr>
        <w:t>เพื่อส่งต่อโลกที่ยั่งยืนให้คนรุ่นถ</w:t>
      </w:r>
      <w:r w:rsidR="00FB3E3C">
        <w:rPr>
          <w:rFonts w:hint="cs"/>
          <w:sz w:val="32"/>
          <w:szCs w:val="32"/>
          <w:cs/>
        </w:rPr>
        <w:t>ั</w:t>
      </w:r>
      <w:r w:rsidR="00A4158D">
        <w:rPr>
          <w:rFonts w:hint="cs"/>
          <w:sz w:val="32"/>
          <w:szCs w:val="32"/>
          <w:cs/>
        </w:rPr>
        <w:t>ดไป</w:t>
      </w:r>
    </w:p>
    <w:p w14:paraId="1C04CE6D" w14:textId="77777777" w:rsidR="00E66451" w:rsidRDefault="00E66451">
      <w:pPr>
        <w:rPr>
          <w:ins w:id="260" w:author="Poypiti Amatatham" w:date="2022-09-24T10:16:00Z"/>
          <w:sz w:val="32"/>
          <w:szCs w:val="32"/>
          <w:cs/>
        </w:rPr>
      </w:pPr>
      <w:ins w:id="261" w:author="Poypiti Amatatham" w:date="2022-09-24T10:16:00Z">
        <w:r>
          <w:rPr>
            <w:sz w:val="32"/>
            <w:szCs w:val="32"/>
            <w:cs/>
          </w:rPr>
          <w:br w:type="page"/>
        </w:r>
      </w:ins>
    </w:p>
    <w:p w14:paraId="1D77F80B" w14:textId="77777777" w:rsidR="00E66451" w:rsidRPr="00FC34DA" w:rsidRDefault="00E66451" w:rsidP="00E66451">
      <w:pPr>
        <w:jc w:val="center"/>
        <w:outlineLvl w:val="0"/>
        <w:rPr>
          <w:ins w:id="262" w:author="Poypiti Amatatham" w:date="2022-09-24T10:16:00Z"/>
          <w:rFonts w:ascii="Cordia New" w:eastAsia="Times New Roman" w:hAnsi="Cordia New" w:cs="Cordia New"/>
          <w:b/>
          <w:bCs/>
          <w:color w:val="0E101A"/>
          <w:kern w:val="36"/>
          <w:sz w:val="36"/>
          <w:szCs w:val="36"/>
        </w:rPr>
      </w:pPr>
      <w:ins w:id="263" w:author="Poypiti Amatatham" w:date="2022-09-24T10:16:00Z">
        <w:r w:rsidRPr="00043328">
          <w:rPr>
            <w:rFonts w:ascii="Cordia New" w:eastAsia="Times New Roman" w:hAnsi="Cordia New" w:cs="Cordia New"/>
            <w:b/>
            <w:bCs/>
            <w:color w:val="0E101A"/>
            <w:kern w:val="36"/>
            <w:sz w:val="36"/>
            <w:szCs w:val="36"/>
            <w:highlight w:val="yellow"/>
            <w:rPrChange w:id="264" w:author="Patima Sinthupinyo" w:date="2022-09-24T10:49:00Z">
              <w:rPr>
                <w:rFonts w:ascii="Cordia New" w:eastAsia="Times New Roman" w:hAnsi="Cordia New" w:cs="Cordia New"/>
                <w:b/>
                <w:bCs/>
                <w:color w:val="0E101A"/>
                <w:kern w:val="36"/>
                <w:sz w:val="36"/>
                <w:szCs w:val="36"/>
              </w:rPr>
            </w:rPrChange>
          </w:rPr>
          <w:lastRenderedPageBreak/>
          <w:t>SCG is World's Top in Sustainable Business by DJSI</w:t>
        </w:r>
      </w:ins>
    </w:p>
    <w:p w14:paraId="1E73742C" w14:textId="554B2F36" w:rsidR="00E66451" w:rsidRPr="00FC34DA" w:rsidDel="00253140" w:rsidRDefault="00E66451" w:rsidP="00E66451">
      <w:pPr>
        <w:jc w:val="center"/>
        <w:outlineLvl w:val="0"/>
        <w:rPr>
          <w:ins w:id="265" w:author="Poypiti Amatatham" w:date="2022-09-24T10:16:00Z"/>
          <w:del w:id="266" w:author="Boonsak Thienpaprarat" w:date="2022-09-26T11:43:00Z"/>
          <w:rFonts w:ascii="Cordia New" w:eastAsia="Times New Roman" w:hAnsi="Cordia New" w:cs="Cordia New"/>
          <w:b/>
          <w:bCs/>
          <w:color w:val="0E101A"/>
          <w:kern w:val="36"/>
          <w:sz w:val="36"/>
          <w:szCs w:val="36"/>
        </w:rPr>
      </w:pPr>
      <w:bookmarkStart w:id="267" w:name="_GoBack"/>
      <w:bookmarkEnd w:id="267"/>
      <w:ins w:id="268" w:author="Poypiti Amatatham" w:date="2022-09-24T10:16:00Z">
        <w:del w:id="269" w:author="Boonsak Thienpaprarat" w:date="2022-09-26T11:43:00Z">
          <w:r w:rsidRPr="00FC34DA" w:rsidDel="00253140">
            <w:rPr>
              <w:rFonts w:ascii="Cordia New" w:eastAsia="Times New Roman" w:hAnsi="Cordia New" w:cs="Cordia New"/>
              <w:b/>
              <w:bCs/>
              <w:color w:val="0E101A"/>
              <w:kern w:val="36"/>
              <w:sz w:val="36"/>
              <w:szCs w:val="36"/>
            </w:rPr>
            <w:delText>SCG is World's No</w:delText>
          </w:r>
          <w:r w:rsidRPr="00FC34DA" w:rsidDel="00253140">
            <w:rPr>
              <w:rFonts w:ascii="Cordia New" w:eastAsia="Times New Roman" w:hAnsi="Cordia New" w:cs="Cordia New"/>
              <w:b/>
              <w:bCs/>
              <w:color w:val="0E101A"/>
              <w:kern w:val="36"/>
              <w:sz w:val="36"/>
              <w:szCs w:val="36"/>
              <w:cs/>
            </w:rPr>
            <w:delText xml:space="preserve">. </w:delText>
          </w:r>
          <w:r w:rsidRPr="00FC34DA" w:rsidDel="00253140">
            <w:rPr>
              <w:rFonts w:ascii="Cordia New" w:eastAsia="Times New Roman" w:hAnsi="Cordia New" w:cs="Cordia New"/>
              <w:b/>
              <w:bCs/>
              <w:color w:val="0E101A"/>
              <w:kern w:val="36"/>
              <w:sz w:val="36"/>
              <w:szCs w:val="36"/>
            </w:rPr>
            <w:delText>1 in Sustainable Business by DJSI</w:delText>
          </w:r>
        </w:del>
      </w:ins>
    </w:p>
    <w:p w14:paraId="4E3C7BF9" w14:textId="1D71ED49" w:rsidR="00E66451" w:rsidRPr="00FC34DA" w:rsidDel="00253140" w:rsidRDefault="00E66451" w:rsidP="00E66451">
      <w:pPr>
        <w:jc w:val="center"/>
        <w:outlineLvl w:val="0"/>
        <w:rPr>
          <w:ins w:id="270" w:author="Poypiti Amatatham" w:date="2022-09-24T10:16:00Z"/>
          <w:del w:id="271" w:author="Boonsak Thienpaprarat" w:date="2022-09-26T11:43:00Z"/>
          <w:rFonts w:ascii="Cordia New" w:eastAsia="Times New Roman" w:hAnsi="Cordia New" w:cs="Cordia New"/>
          <w:b/>
          <w:bCs/>
          <w:color w:val="0E101A"/>
          <w:kern w:val="36"/>
          <w:sz w:val="36"/>
          <w:szCs w:val="36"/>
        </w:rPr>
      </w:pPr>
      <w:ins w:id="272" w:author="Poypiti Amatatham" w:date="2022-09-24T10:16:00Z">
        <w:del w:id="273" w:author="Boonsak Thienpaprarat" w:date="2022-09-26T11:43:00Z">
          <w:r w:rsidRPr="00FC34DA" w:rsidDel="00253140">
            <w:rPr>
              <w:rFonts w:ascii="Cordia New" w:eastAsia="Times New Roman" w:hAnsi="Cordia New" w:cs="Cordia New"/>
              <w:b/>
              <w:bCs/>
              <w:color w:val="0E101A"/>
              <w:kern w:val="36"/>
              <w:sz w:val="36"/>
              <w:szCs w:val="36"/>
            </w:rPr>
            <w:delText>SCG Named World's No</w:delText>
          </w:r>
          <w:r w:rsidRPr="00FC34DA" w:rsidDel="00253140">
            <w:rPr>
              <w:rFonts w:ascii="Cordia New" w:eastAsia="Times New Roman" w:hAnsi="Cordia New" w:cs="Cordia New"/>
              <w:b/>
              <w:bCs/>
              <w:color w:val="0E101A"/>
              <w:kern w:val="36"/>
              <w:sz w:val="36"/>
              <w:szCs w:val="36"/>
              <w:cs/>
            </w:rPr>
            <w:delText xml:space="preserve">. </w:delText>
          </w:r>
          <w:r w:rsidRPr="00FC34DA" w:rsidDel="00253140">
            <w:rPr>
              <w:rFonts w:ascii="Cordia New" w:eastAsia="Times New Roman" w:hAnsi="Cordia New" w:cs="Cordia New"/>
              <w:b/>
              <w:bCs/>
              <w:color w:val="0E101A"/>
              <w:kern w:val="36"/>
              <w:sz w:val="36"/>
              <w:szCs w:val="36"/>
            </w:rPr>
            <w:delText>1 in Sustainable Business by DJSI</w:delText>
          </w:r>
        </w:del>
      </w:ins>
    </w:p>
    <w:p w14:paraId="488B4243" w14:textId="29E6EF2A" w:rsidR="00E66451" w:rsidRPr="00E66451" w:rsidDel="00253140" w:rsidRDefault="00E66451">
      <w:pPr>
        <w:jc w:val="center"/>
        <w:outlineLvl w:val="0"/>
        <w:rPr>
          <w:ins w:id="274" w:author="Poypiti Amatatham" w:date="2022-09-24T10:16:00Z"/>
          <w:del w:id="275" w:author="Boonsak Thienpaprarat" w:date="2022-09-26T11:43:00Z"/>
          <w:rFonts w:ascii="Cordia New" w:eastAsia="Times New Roman" w:hAnsi="Cordia New" w:cs="Cordia New"/>
          <w:b/>
          <w:bCs/>
          <w:color w:val="0E101A"/>
          <w:kern w:val="36"/>
          <w:sz w:val="36"/>
          <w:szCs w:val="36"/>
          <w:rPrChange w:id="276" w:author="Poypiti Amatatham" w:date="2022-09-24T10:16:00Z">
            <w:rPr>
              <w:ins w:id="277" w:author="Poypiti Amatatham" w:date="2022-09-24T10:16:00Z"/>
              <w:del w:id="278" w:author="Boonsak Thienpaprarat" w:date="2022-09-26T11:43:00Z"/>
              <w:rFonts w:ascii="Cordia New" w:eastAsia="Times New Roman" w:hAnsi="Cordia New" w:cs="Cordia New"/>
              <w:color w:val="0E101A"/>
              <w:sz w:val="32"/>
              <w:szCs w:val="32"/>
            </w:rPr>
          </w:rPrChange>
        </w:rPr>
        <w:pPrChange w:id="279" w:author="Poypiti Amatatham" w:date="2022-09-24T10:16:00Z">
          <w:pPr/>
        </w:pPrChange>
      </w:pPr>
      <w:ins w:id="280" w:author="Poypiti Amatatham" w:date="2022-09-24T10:16:00Z">
        <w:del w:id="281" w:author="Boonsak Thienpaprarat" w:date="2022-09-26T11:43:00Z">
          <w:r w:rsidRPr="00FC34DA" w:rsidDel="00253140">
            <w:rPr>
              <w:rFonts w:ascii="Cordia New" w:eastAsia="Times New Roman" w:hAnsi="Cordia New" w:cs="Cordia New"/>
              <w:b/>
              <w:bCs/>
              <w:color w:val="0E101A"/>
              <w:kern w:val="36"/>
              <w:sz w:val="36"/>
              <w:szCs w:val="36"/>
            </w:rPr>
            <w:delText>SCG Ranked No</w:delText>
          </w:r>
          <w:r w:rsidRPr="00FC34DA" w:rsidDel="00253140">
            <w:rPr>
              <w:rFonts w:ascii="Cordia New" w:eastAsia="Times New Roman" w:hAnsi="Cordia New" w:cs="Cordia New"/>
              <w:b/>
              <w:bCs/>
              <w:color w:val="0E101A"/>
              <w:kern w:val="36"/>
              <w:sz w:val="36"/>
              <w:szCs w:val="36"/>
              <w:cs/>
            </w:rPr>
            <w:delText xml:space="preserve">. </w:delText>
          </w:r>
          <w:r w:rsidRPr="00FC34DA" w:rsidDel="00253140">
            <w:rPr>
              <w:rFonts w:ascii="Cordia New" w:eastAsia="Times New Roman" w:hAnsi="Cordia New" w:cs="Cordia New"/>
              <w:b/>
              <w:bCs/>
              <w:color w:val="0E101A"/>
              <w:kern w:val="36"/>
              <w:sz w:val="36"/>
              <w:szCs w:val="36"/>
            </w:rPr>
            <w:delText>1 in Sustainable Business by DJSI</w:delText>
          </w:r>
        </w:del>
      </w:ins>
    </w:p>
    <w:p w14:paraId="5D30521E" w14:textId="6CA86BA9" w:rsidR="00E66451" w:rsidRPr="00FC34DA" w:rsidRDefault="00E66451" w:rsidP="00E66451">
      <w:pPr>
        <w:outlineLvl w:val="0"/>
        <w:rPr>
          <w:ins w:id="282" w:author="Poypiti Amatatham" w:date="2022-09-24T10:16:00Z"/>
          <w:rFonts w:ascii="Cordia New" w:eastAsia="Times New Roman" w:hAnsi="Cordia New" w:cs="Cordia New"/>
          <w:color w:val="0E101A"/>
          <w:kern w:val="36"/>
          <w:sz w:val="32"/>
          <w:szCs w:val="32"/>
        </w:rPr>
      </w:pPr>
      <w:ins w:id="283" w:author="Poypiti Amatatham" w:date="2022-09-24T10:16:00Z">
        <w:r>
          <w:rPr>
            <w:rFonts w:ascii="Cordia New" w:eastAsia="Times New Roman" w:hAnsi="Cordia New" w:cs="Cordia New"/>
            <w:b/>
            <w:bCs/>
            <w:color w:val="0E101A"/>
            <w:kern w:val="36"/>
            <w:sz w:val="32"/>
            <w:szCs w:val="32"/>
          </w:rPr>
          <w:tab/>
        </w:r>
        <w:r w:rsidRPr="00FC34DA">
          <w:rPr>
            <w:rFonts w:ascii="Cordia New" w:eastAsia="Times New Roman" w:hAnsi="Cordia New" w:cs="Cordia New"/>
            <w:b/>
            <w:bCs/>
            <w:color w:val="0E101A"/>
            <w:kern w:val="36"/>
            <w:sz w:val="32"/>
            <w:szCs w:val="32"/>
          </w:rPr>
          <w:t>SCG has been ranked the world's No</w:t>
        </w:r>
        <w:r w:rsidRPr="00FC34DA">
          <w:rPr>
            <w:rFonts w:ascii="Cordia New" w:eastAsia="Times New Roman" w:hAnsi="Cordia New" w:cs="Cordia New"/>
            <w:b/>
            <w:bCs/>
            <w:color w:val="0E101A"/>
            <w:kern w:val="36"/>
            <w:sz w:val="32"/>
            <w:szCs w:val="32"/>
            <w:cs/>
          </w:rPr>
          <w:t xml:space="preserve">. </w:t>
        </w:r>
        <w:r w:rsidRPr="00FC34DA">
          <w:rPr>
            <w:rFonts w:ascii="Cordia New" w:eastAsia="Times New Roman" w:hAnsi="Cordia New" w:cs="Cordia New"/>
            <w:b/>
            <w:bCs/>
            <w:color w:val="0E101A"/>
            <w:kern w:val="36"/>
            <w:sz w:val="32"/>
            <w:szCs w:val="32"/>
          </w:rPr>
          <w:t xml:space="preserve">1 in the Dow Jones Sustainability Indices </w:t>
        </w:r>
        <w:r w:rsidRPr="00FC34DA">
          <w:rPr>
            <w:rFonts w:ascii="Cordia New" w:eastAsia="Times New Roman" w:hAnsi="Cordia New" w:cs="Cordia New"/>
            <w:b/>
            <w:bCs/>
            <w:color w:val="0E101A"/>
            <w:kern w:val="36"/>
            <w:sz w:val="32"/>
            <w:szCs w:val="32"/>
            <w:cs/>
          </w:rPr>
          <w:t>(</w:t>
        </w:r>
        <w:r w:rsidRPr="00FC34DA">
          <w:rPr>
            <w:rFonts w:ascii="Cordia New" w:eastAsia="Times New Roman" w:hAnsi="Cordia New" w:cs="Cordia New"/>
            <w:b/>
            <w:bCs/>
            <w:color w:val="0E101A"/>
            <w:kern w:val="36"/>
            <w:sz w:val="32"/>
            <w:szCs w:val="32"/>
          </w:rPr>
          <w:t>DJSI</w:t>
        </w:r>
        <w:r w:rsidRPr="00FC34DA">
          <w:rPr>
            <w:rFonts w:ascii="Cordia New" w:eastAsia="Times New Roman" w:hAnsi="Cordia New" w:cs="Cordia New"/>
            <w:b/>
            <w:bCs/>
            <w:color w:val="0E101A"/>
            <w:kern w:val="36"/>
            <w:sz w:val="32"/>
            <w:szCs w:val="32"/>
            <w:cs/>
          </w:rPr>
          <w:t xml:space="preserve">) </w:t>
        </w:r>
        <w:r w:rsidRPr="00FC34DA">
          <w:rPr>
            <w:rFonts w:ascii="Cordia New" w:eastAsia="Times New Roman" w:hAnsi="Cordia New" w:cs="Cordia New"/>
            <w:b/>
            <w:bCs/>
            <w:color w:val="0E101A"/>
            <w:kern w:val="36"/>
            <w:sz w:val="32"/>
            <w:szCs w:val="32"/>
          </w:rPr>
          <w:t xml:space="preserve">in the </w:t>
        </w:r>
        <w:del w:id="284" w:author="Patima Sinthupinyo" w:date="2022-09-24T10:51:00Z">
          <w:r w:rsidRPr="00FC34DA" w:rsidDel="00043328">
            <w:rPr>
              <w:rFonts w:ascii="Cordia New" w:eastAsia="Times New Roman" w:hAnsi="Cordia New" w:cs="Cordia New"/>
              <w:b/>
              <w:bCs/>
              <w:color w:val="0E101A"/>
              <w:kern w:val="36"/>
              <w:sz w:val="32"/>
              <w:szCs w:val="32"/>
            </w:rPr>
            <w:delText xml:space="preserve">category of </w:delText>
          </w:r>
        </w:del>
        <w:r w:rsidRPr="00FC34DA">
          <w:rPr>
            <w:rFonts w:ascii="Cordia New" w:eastAsia="Times New Roman" w:hAnsi="Cordia New" w:cs="Cordia New"/>
            <w:b/>
            <w:bCs/>
            <w:color w:val="0E101A"/>
            <w:kern w:val="36"/>
            <w:sz w:val="32"/>
            <w:szCs w:val="32"/>
          </w:rPr>
          <w:t xml:space="preserve">construction materials </w:t>
        </w:r>
      </w:ins>
      <w:ins w:id="285" w:author="Patima Sinthupinyo" w:date="2022-09-24T10:51:00Z">
        <w:r w:rsidR="00043328">
          <w:rPr>
            <w:rFonts w:ascii="Cordia New" w:eastAsia="Times New Roman" w:hAnsi="Cordia New" w:cs="Cordia New"/>
            <w:b/>
            <w:bCs/>
            <w:color w:val="0E101A"/>
            <w:kern w:val="36"/>
            <w:sz w:val="32"/>
            <w:szCs w:val="32"/>
          </w:rPr>
          <w:t>industry</w:t>
        </w:r>
      </w:ins>
      <w:ins w:id="286" w:author="Patima Sinthupinyo" w:date="2022-09-24T10:52:00Z">
        <w:r w:rsidR="00043328">
          <w:rPr>
            <w:rFonts w:ascii="Cordia New" w:eastAsia="Times New Roman" w:hAnsi="Cordia New" w:cs="Cordia New"/>
            <w:b/>
            <w:bCs/>
            <w:color w:val="0E101A"/>
            <w:kern w:val="36"/>
            <w:sz w:val="32"/>
            <w:szCs w:val="32"/>
            <w:cs/>
          </w:rPr>
          <w:t xml:space="preserve"> </w:t>
        </w:r>
      </w:ins>
      <w:ins w:id="287" w:author="Poypiti Amatatham" w:date="2022-09-24T10:16:00Z">
        <w:r w:rsidRPr="00FC34DA">
          <w:rPr>
            <w:rFonts w:ascii="Cordia New" w:eastAsia="Times New Roman" w:hAnsi="Cordia New" w:cs="Cordia New"/>
            <w:b/>
            <w:bCs/>
            <w:color w:val="0E101A"/>
            <w:kern w:val="36"/>
            <w:sz w:val="32"/>
            <w:szCs w:val="32"/>
          </w:rPr>
          <w:t>and received the highest score in the environment due to its implementation of the ESG 4 Plus strategy aimed at solving the climate change crisis and social inequality</w:t>
        </w:r>
        <w:r w:rsidRPr="00FC34DA">
          <w:rPr>
            <w:rFonts w:ascii="Cordia New" w:eastAsia="Times New Roman" w:hAnsi="Cordia New" w:cs="Cordia New"/>
            <w:b/>
            <w:bCs/>
            <w:color w:val="0E101A"/>
            <w:kern w:val="36"/>
            <w:sz w:val="32"/>
            <w:szCs w:val="32"/>
            <w:cs/>
          </w:rPr>
          <w:t xml:space="preserve">. </w:t>
        </w:r>
        <w:r w:rsidRPr="00FC34DA">
          <w:rPr>
            <w:rFonts w:ascii="Cordia New" w:eastAsia="Times New Roman" w:hAnsi="Cordia New" w:cs="Cordia New"/>
            <w:b/>
            <w:bCs/>
            <w:color w:val="0E101A"/>
            <w:kern w:val="36"/>
            <w:sz w:val="32"/>
            <w:szCs w:val="32"/>
          </w:rPr>
          <w:t xml:space="preserve">SCG aims to achieve net zero greenhouse gas emissions by 2050, develop skills and create 50,000 jobs, </w:t>
        </w:r>
        <w:r w:rsidRPr="0089115D">
          <w:rPr>
            <w:rFonts w:ascii="Cordia New" w:eastAsia="Times New Roman" w:hAnsi="Cordia New" w:cs="Cordia New"/>
            <w:b/>
            <w:bCs/>
            <w:color w:val="0E101A"/>
            <w:kern w:val="36"/>
            <w:sz w:val="32"/>
            <w:szCs w:val="32"/>
          </w:rPr>
          <w:t>invent</w:t>
        </w:r>
        <w:r w:rsidRPr="00FC34DA">
          <w:rPr>
            <w:rFonts w:ascii="Cordia New" w:eastAsia="Times New Roman" w:hAnsi="Cordia New" w:cs="Cordia New"/>
            <w:b/>
            <w:bCs/>
            <w:color w:val="0E101A"/>
            <w:kern w:val="36"/>
            <w:sz w:val="32"/>
            <w:szCs w:val="32"/>
          </w:rPr>
          <w:t xml:space="preserve"> innovative solutions and digital technologies to improve the quality of life for customers, and partner with organizations to leave a sustainable planet to future generations</w:t>
        </w:r>
        <w:r w:rsidRPr="00FC34DA">
          <w:rPr>
            <w:rFonts w:ascii="Cordia New" w:eastAsia="Times New Roman" w:hAnsi="Cordia New" w:cs="Cordia New"/>
            <w:b/>
            <w:bCs/>
            <w:color w:val="0E101A"/>
            <w:kern w:val="36"/>
            <w:sz w:val="32"/>
            <w:szCs w:val="32"/>
            <w:cs/>
          </w:rPr>
          <w:t>.</w:t>
        </w:r>
      </w:ins>
    </w:p>
    <w:p w14:paraId="0D366DD7" w14:textId="5A22306B" w:rsidR="00E66451" w:rsidRPr="00FC34DA" w:rsidRDefault="00E66451" w:rsidP="00E66451">
      <w:pPr>
        <w:outlineLvl w:val="0"/>
        <w:rPr>
          <w:ins w:id="288" w:author="Poypiti Amatatham" w:date="2022-09-24T10:16:00Z"/>
          <w:rFonts w:ascii="Cordia New" w:eastAsia="Times New Roman" w:hAnsi="Cordia New" w:cs="Cordia New"/>
          <w:color w:val="0E101A"/>
          <w:kern w:val="36"/>
          <w:sz w:val="32"/>
          <w:szCs w:val="32"/>
        </w:rPr>
      </w:pPr>
      <w:ins w:id="289" w:author="Poypiti Amatatham" w:date="2022-09-24T10:16:00Z">
        <w:r>
          <w:rPr>
            <w:rFonts w:ascii="Cordia New" w:eastAsia="Times New Roman" w:hAnsi="Cordia New" w:cs="Cordia New"/>
            <w:color w:val="0E101A"/>
            <w:kern w:val="36"/>
            <w:sz w:val="32"/>
            <w:szCs w:val="32"/>
          </w:rPr>
          <w:tab/>
        </w:r>
      </w:ins>
      <w:ins w:id="290" w:author="Patima Sinthupinyo" w:date="2022-09-24T10:52:00Z">
        <w:r w:rsidR="00043328">
          <w:rPr>
            <w:rFonts w:ascii="Cordia New" w:eastAsia="Times New Roman" w:hAnsi="Cordia New" w:cs="Cordia New"/>
            <w:color w:val="0E101A"/>
            <w:kern w:val="36"/>
            <w:sz w:val="32"/>
            <w:szCs w:val="32"/>
          </w:rPr>
          <w:t>As of</w:t>
        </w:r>
      </w:ins>
      <w:ins w:id="291" w:author="Poypiti Amatatham" w:date="2022-09-24T10:16:00Z">
        <w:del w:id="292" w:author="Patima Sinthupinyo" w:date="2022-09-24T10:52:00Z">
          <w:r w:rsidRPr="00FC34DA" w:rsidDel="00043328">
            <w:rPr>
              <w:rFonts w:ascii="Cordia New" w:eastAsia="Times New Roman" w:hAnsi="Cordia New" w:cs="Cordia New"/>
              <w:color w:val="0E101A"/>
              <w:kern w:val="36"/>
              <w:sz w:val="32"/>
              <w:szCs w:val="32"/>
            </w:rPr>
            <w:delText>On</w:delText>
          </w:r>
        </w:del>
        <w:r w:rsidRPr="00FC34DA">
          <w:rPr>
            <w:rFonts w:ascii="Cordia New" w:eastAsia="Times New Roman" w:hAnsi="Cordia New" w:cs="Cordia New"/>
            <w:color w:val="0E101A"/>
            <w:kern w:val="36"/>
            <w:sz w:val="32"/>
            <w:szCs w:val="32"/>
          </w:rPr>
          <w:t xml:space="preserve"> 23 September 2022, </w:t>
        </w:r>
      </w:ins>
      <w:ins w:id="293" w:author="Patima Sinthupinyo" w:date="2022-09-24T10:50:00Z">
        <w:r w:rsidR="00043328" w:rsidRPr="00043328">
          <w:rPr>
            <w:rFonts w:ascii="Cordia New" w:eastAsia="Times New Roman" w:hAnsi="Cordia New" w:cs="Cordia New"/>
            <w:color w:val="0E101A"/>
            <w:kern w:val="36"/>
            <w:sz w:val="32"/>
            <w:szCs w:val="32"/>
          </w:rPr>
          <w:t>SCG achieved the highest score in the S&amp;P Global Corporate Sustainability Assessment in the Construction Materials Industry</w:t>
        </w:r>
        <w:r w:rsidR="00043328">
          <w:rPr>
            <w:rFonts w:ascii="Cordia New" w:eastAsia="Times New Roman" w:hAnsi="Cordia New" w:cs="Cordia New"/>
            <w:color w:val="0E101A"/>
            <w:kern w:val="36"/>
            <w:sz w:val="32"/>
            <w:szCs w:val="32"/>
            <w:cs/>
          </w:rPr>
          <w:t xml:space="preserve"> </w:t>
        </w:r>
      </w:ins>
      <w:ins w:id="294" w:author="Poypiti Amatatham" w:date="2022-09-24T10:16:00Z">
        <w:del w:id="295" w:author="Patima Sinthupinyo" w:date="2022-09-24T10:50:00Z">
          <w:r w:rsidRPr="00FC34DA" w:rsidDel="00043328">
            <w:rPr>
              <w:rFonts w:ascii="Cordia New" w:eastAsia="Times New Roman" w:hAnsi="Cordia New" w:cs="Cordia New"/>
              <w:color w:val="0E101A"/>
              <w:kern w:val="36"/>
              <w:sz w:val="32"/>
              <w:szCs w:val="32"/>
            </w:rPr>
            <w:delText xml:space="preserve">SCG </w:delText>
          </w:r>
          <w:r w:rsidRPr="0089115D" w:rsidDel="00043328">
            <w:rPr>
              <w:rFonts w:ascii="Cordia New" w:eastAsia="Times New Roman" w:hAnsi="Cordia New" w:cs="Cordia New"/>
              <w:color w:val="0E101A"/>
              <w:kern w:val="36"/>
              <w:sz w:val="32"/>
              <w:szCs w:val="32"/>
            </w:rPr>
            <w:delText>has been</w:delText>
          </w:r>
          <w:r w:rsidRPr="00FC34DA" w:rsidDel="00043328">
            <w:rPr>
              <w:rFonts w:ascii="Cordia New" w:eastAsia="Times New Roman" w:hAnsi="Cordia New" w:cs="Cordia New"/>
              <w:color w:val="0E101A"/>
              <w:kern w:val="36"/>
              <w:sz w:val="32"/>
              <w:szCs w:val="32"/>
            </w:rPr>
            <w:delText xml:space="preserve"> ranked </w:delText>
          </w:r>
          <w:r w:rsidRPr="0089115D" w:rsidDel="00043328">
            <w:rPr>
              <w:rFonts w:ascii="Cordia New" w:eastAsia="Times New Roman" w:hAnsi="Cordia New" w:cs="Cordia New"/>
              <w:color w:val="0E101A"/>
              <w:kern w:val="36"/>
              <w:sz w:val="32"/>
              <w:szCs w:val="32"/>
            </w:rPr>
            <w:delText>the world</w:delText>
          </w:r>
          <w:r w:rsidRPr="0089115D" w:rsidDel="00043328">
            <w:rPr>
              <w:rFonts w:ascii="Cordia New" w:eastAsia="Times New Roman" w:hAnsi="Cordia New" w:cs="Cordia New"/>
              <w:color w:val="0E101A"/>
              <w:kern w:val="36"/>
              <w:sz w:val="32"/>
              <w:szCs w:val="32"/>
              <w:cs/>
            </w:rPr>
            <w:delText>’</w:delText>
          </w:r>
          <w:r w:rsidRPr="0089115D" w:rsidDel="00043328">
            <w:rPr>
              <w:rFonts w:ascii="Cordia New" w:eastAsia="Times New Roman" w:hAnsi="Cordia New" w:cs="Cordia New"/>
              <w:color w:val="0E101A"/>
              <w:kern w:val="36"/>
              <w:sz w:val="32"/>
              <w:szCs w:val="32"/>
            </w:rPr>
            <w:delText xml:space="preserve">s </w:delText>
          </w:r>
          <w:r w:rsidRPr="00FC34DA" w:rsidDel="00043328">
            <w:rPr>
              <w:rFonts w:ascii="Cordia New" w:eastAsia="Times New Roman" w:hAnsi="Cordia New" w:cs="Cordia New"/>
              <w:color w:val="0E101A"/>
              <w:kern w:val="36"/>
              <w:sz w:val="32"/>
              <w:szCs w:val="32"/>
            </w:rPr>
            <w:delText>No</w:delText>
          </w:r>
          <w:r w:rsidRPr="00FC34DA" w:rsidDel="00043328">
            <w:rPr>
              <w:rFonts w:ascii="Cordia New" w:eastAsia="Times New Roman" w:hAnsi="Cordia New" w:cs="Cordia New"/>
              <w:color w:val="0E101A"/>
              <w:kern w:val="36"/>
              <w:sz w:val="32"/>
              <w:szCs w:val="32"/>
              <w:cs/>
            </w:rPr>
            <w:delText xml:space="preserve">. </w:delText>
          </w:r>
          <w:r w:rsidRPr="00FC34DA" w:rsidDel="00043328">
            <w:rPr>
              <w:rFonts w:ascii="Cordia New" w:eastAsia="Times New Roman" w:hAnsi="Cordia New" w:cs="Cordia New"/>
              <w:color w:val="0E101A"/>
              <w:kern w:val="36"/>
              <w:sz w:val="32"/>
              <w:szCs w:val="32"/>
            </w:rPr>
            <w:delText xml:space="preserve">1 in the Dow Jones Sustainability Indices </w:delText>
          </w:r>
          <w:r w:rsidRPr="00FC34DA" w:rsidDel="00043328">
            <w:rPr>
              <w:rFonts w:ascii="Cordia New" w:eastAsia="Times New Roman" w:hAnsi="Cordia New" w:cs="Cordia New"/>
              <w:color w:val="0E101A"/>
              <w:kern w:val="36"/>
              <w:sz w:val="32"/>
              <w:szCs w:val="32"/>
              <w:cs/>
            </w:rPr>
            <w:delText>(</w:delText>
          </w:r>
          <w:r w:rsidRPr="00FC34DA" w:rsidDel="00043328">
            <w:rPr>
              <w:rFonts w:ascii="Cordia New" w:eastAsia="Times New Roman" w:hAnsi="Cordia New" w:cs="Cordia New"/>
              <w:color w:val="0E101A"/>
              <w:kern w:val="36"/>
              <w:sz w:val="32"/>
              <w:szCs w:val="32"/>
            </w:rPr>
            <w:delText>DJSI</w:delText>
          </w:r>
          <w:r w:rsidRPr="00FC34DA" w:rsidDel="00043328">
            <w:rPr>
              <w:rFonts w:ascii="Cordia New" w:eastAsia="Times New Roman" w:hAnsi="Cordia New" w:cs="Cordia New"/>
              <w:color w:val="0E101A"/>
              <w:kern w:val="36"/>
              <w:sz w:val="32"/>
              <w:szCs w:val="32"/>
              <w:cs/>
            </w:rPr>
            <w:delText xml:space="preserve">) </w:delText>
          </w:r>
          <w:r w:rsidRPr="00FC34DA" w:rsidDel="00043328">
            <w:rPr>
              <w:rFonts w:ascii="Cordia New" w:eastAsia="Times New Roman" w:hAnsi="Cordia New" w:cs="Cordia New"/>
              <w:color w:val="0E101A"/>
              <w:kern w:val="36"/>
              <w:sz w:val="32"/>
              <w:szCs w:val="32"/>
            </w:rPr>
            <w:delText xml:space="preserve">in category of construction materials </w:delText>
          </w:r>
        </w:del>
        <w:r w:rsidRPr="00FC34DA">
          <w:rPr>
            <w:rFonts w:ascii="Cordia New" w:eastAsia="Times New Roman" w:hAnsi="Cordia New" w:cs="Cordia New"/>
            <w:color w:val="0E101A"/>
            <w:kern w:val="36"/>
            <w:sz w:val="32"/>
            <w:szCs w:val="32"/>
          </w:rPr>
          <w:t xml:space="preserve">and </w:t>
        </w:r>
        <w:r w:rsidRPr="0089115D">
          <w:rPr>
            <w:rFonts w:ascii="Cordia New" w:eastAsia="Times New Roman" w:hAnsi="Cordia New" w:cs="Cordia New"/>
            <w:color w:val="0E101A"/>
            <w:kern w:val="36"/>
            <w:sz w:val="32"/>
            <w:szCs w:val="32"/>
          </w:rPr>
          <w:t>obtained</w:t>
        </w:r>
        <w:r w:rsidRPr="00FC34DA">
          <w:rPr>
            <w:rFonts w:ascii="Cordia New" w:eastAsia="Times New Roman" w:hAnsi="Cordia New" w:cs="Cordia New"/>
            <w:color w:val="0E101A"/>
            <w:kern w:val="36"/>
            <w:sz w:val="32"/>
            <w:szCs w:val="32"/>
          </w:rPr>
          <w:t xml:space="preserve"> the highest environmental scores</w:t>
        </w:r>
        <w:r w:rsidRPr="00FC34DA">
          <w:rPr>
            <w:rFonts w:ascii="Cordia New" w:eastAsia="Times New Roman" w:hAnsi="Cordia New" w:cs="Cordia New"/>
            <w:color w:val="0E101A"/>
            <w:kern w:val="36"/>
            <w:sz w:val="32"/>
            <w:szCs w:val="32"/>
            <w:cs/>
          </w:rPr>
          <w:t xml:space="preserve">. </w:t>
        </w:r>
        <w:r w:rsidRPr="00FC34DA">
          <w:rPr>
            <w:rFonts w:ascii="Cordia New" w:eastAsia="Times New Roman" w:hAnsi="Cordia New" w:cs="Cordia New"/>
            <w:color w:val="0E101A"/>
            <w:kern w:val="36"/>
            <w:sz w:val="32"/>
            <w:szCs w:val="32"/>
          </w:rPr>
          <w:t>It is also the first organization in ASEAN to become a DJSI member since 2004</w:t>
        </w:r>
        <w:r w:rsidRPr="00FC34DA">
          <w:rPr>
            <w:rFonts w:ascii="Cordia New" w:eastAsia="Times New Roman" w:hAnsi="Cordia New" w:cs="Cordia New"/>
            <w:color w:val="0E101A"/>
            <w:kern w:val="36"/>
            <w:sz w:val="32"/>
            <w:szCs w:val="32"/>
            <w:cs/>
          </w:rPr>
          <w:t xml:space="preserve">. </w:t>
        </w:r>
        <w:r w:rsidRPr="00FC34DA">
          <w:rPr>
            <w:rFonts w:ascii="Cordia New" w:eastAsia="Times New Roman" w:hAnsi="Cordia New" w:cs="Cordia New"/>
            <w:color w:val="0E101A"/>
            <w:kern w:val="36"/>
            <w:sz w:val="32"/>
            <w:szCs w:val="32"/>
          </w:rPr>
          <w:t xml:space="preserve">The accomplishment is attributable to the business's commitment to operating with ESG 4 Plus to fulfill the </w:t>
        </w:r>
        <w:r w:rsidRPr="0089115D">
          <w:rPr>
            <w:rFonts w:ascii="Cordia New" w:eastAsia="Times New Roman" w:hAnsi="Cordia New" w:cs="Cordia New"/>
            <w:color w:val="0E101A"/>
            <w:kern w:val="36"/>
            <w:sz w:val="32"/>
            <w:szCs w:val="32"/>
          </w:rPr>
          <w:t>goals</w:t>
        </w:r>
        <w:r w:rsidRPr="00FC34DA">
          <w:rPr>
            <w:rFonts w:ascii="Cordia New" w:eastAsia="Times New Roman" w:hAnsi="Cordia New" w:cs="Cordia New"/>
            <w:color w:val="0E101A"/>
            <w:kern w:val="36"/>
            <w:sz w:val="32"/>
            <w:szCs w:val="32"/>
          </w:rPr>
          <w:t xml:space="preserve"> of </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Set Net</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Zero, Go Green, Reduce Inequality, Embrace Collaboration, plus harnessing good governance</w:t>
        </w:r>
        <w:r w:rsidRPr="00FC34DA">
          <w:rPr>
            <w:rFonts w:ascii="Cordia New" w:eastAsia="Times New Roman" w:hAnsi="Cordia New" w:cs="Cordia New"/>
            <w:color w:val="0E101A"/>
            <w:kern w:val="36"/>
            <w:sz w:val="32"/>
            <w:szCs w:val="32"/>
            <w:cs/>
          </w:rPr>
          <w:t xml:space="preserve">." </w:t>
        </w:r>
        <w:r w:rsidRPr="00FC34DA">
          <w:rPr>
            <w:rFonts w:ascii="Cordia New" w:eastAsia="Times New Roman" w:hAnsi="Cordia New" w:cs="Cordia New"/>
            <w:color w:val="0E101A"/>
            <w:kern w:val="36"/>
            <w:sz w:val="32"/>
            <w:szCs w:val="32"/>
          </w:rPr>
          <w:t>SCG seeks to achieve net</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zero greenhouse gas emissions by 2050 and is determined to research and develop solutions and digital technologies to satisfy the needs of consumers, in addition to implementing resource efficiency</w:t>
        </w:r>
        <w:r w:rsidRPr="00FC34DA">
          <w:rPr>
            <w:rFonts w:ascii="Cordia New" w:eastAsia="Times New Roman" w:hAnsi="Cordia New" w:cs="Cordia New"/>
            <w:color w:val="0E101A"/>
            <w:kern w:val="36"/>
            <w:sz w:val="32"/>
            <w:szCs w:val="32"/>
            <w:cs/>
          </w:rPr>
          <w:t xml:space="preserve">. </w:t>
        </w:r>
        <w:r w:rsidRPr="00FC34DA">
          <w:rPr>
            <w:rFonts w:ascii="Cordia New" w:eastAsia="Times New Roman" w:hAnsi="Cordia New" w:cs="Cordia New"/>
            <w:color w:val="0E101A"/>
            <w:kern w:val="36"/>
            <w:sz w:val="32"/>
            <w:szCs w:val="32"/>
          </w:rPr>
          <w:t>Examples</w:t>
        </w:r>
        <w:r w:rsidRPr="0089115D">
          <w:rPr>
            <w:rFonts w:ascii="Cordia New" w:eastAsia="Times New Roman" w:hAnsi="Cordia New" w:cs="Cordia New"/>
            <w:color w:val="0E101A"/>
            <w:kern w:val="36"/>
            <w:sz w:val="32"/>
            <w:szCs w:val="32"/>
          </w:rPr>
          <w:t xml:space="preserve"> of its actions</w:t>
        </w:r>
        <w:r w:rsidRPr="00FC34DA">
          <w:rPr>
            <w:rFonts w:ascii="Cordia New" w:eastAsia="Times New Roman" w:hAnsi="Cordia New" w:cs="Cordia New"/>
            <w:color w:val="0E101A"/>
            <w:kern w:val="36"/>
            <w:sz w:val="32"/>
            <w:szCs w:val="32"/>
          </w:rPr>
          <w:t xml:space="preserve"> include increasing the usage proportion of clean energy and renewable energy such as biomass from agricultural waste and fuels from RDF; solar energy such as </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SCG Solar Roof Hybrid System</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 xml:space="preserve"> with equipped batteries that can store power for day and night use; plastic innovation SCGC GREEN POLYMER</w:t>
        </w:r>
        <w:r w:rsidRPr="00FC34DA">
          <w:rPr>
            <w:rFonts w:ascii="Cordia New" w:eastAsia="Times New Roman" w:hAnsi="Cordia New" w:cs="Cordia New"/>
            <w:color w:val="0E101A"/>
            <w:kern w:val="36"/>
            <w:sz w:val="32"/>
            <w:szCs w:val="32"/>
            <w:cs/>
          </w:rPr>
          <w:t>™</w:t>
        </w:r>
        <w:r w:rsidRPr="00FC34DA">
          <w:rPr>
            <w:rFonts w:ascii="Cordia New" w:eastAsia="Times New Roman" w:hAnsi="Cordia New" w:cs="Cordia New"/>
            <w:color w:val="0E101A"/>
            <w:kern w:val="36"/>
            <w:sz w:val="32"/>
            <w:szCs w:val="32"/>
          </w:rPr>
          <w:t>; Recycled papers to reduce resource consumption and global warming; CPAC 3D Printing Solution, a 3D printing technology that enables diverse designs to be printed swiftly, reducing waste</w:t>
        </w:r>
        <w:r w:rsidRPr="00FC34DA">
          <w:rPr>
            <w:rFonts w:ascii="Cordia New" w:eastAsia="Times New Roman" w:hAnsi="Cordia New" w:cs="Cordia New"/>
            <w:color w:val="0E101A"/>
            <w:kern w:val="36"/>
            <w:sz w:val="32"/>
            <w:szCs w:val="32"/>
            <w:cs/>
          </w:rPr>
          <w:t>.</w:t>
        </w:r>
      </w:ins>
    </w:p>
    <w:p w14:paraId="7C207944" w14:textId="5DE71D6C" w:rsidR="00E66451" w:rsidRPr="00FC34DA" w:rsidRDefault="00E66451" w:rsidP="00E66451">
      <w:pPr>
        <w:rPr>
          <w:ins w:id="296" w:author="Poypiti Amatatham" w:date="2022-09-24T10:16:00Z"/>
          <w:rFonts w:ascii="Cordia New" w:eastAsia="Times New Roman" w:hAnsi="Cordia New" w:cs="Cordia New"/>
          <w:color w:val="0E101A"/>
          <w:sz w:val="32"/>
          <w:szCs w:val="32"/>
        </w:rPr>
      </w:pPr>
      <w:ins w:id="297" w:author="Poypiti Amatatham" w:date="2022-09-24T10:16:00Z">
        <w:r>
          <w:rPr>
            <w:rFonts w:ascii="Cordia New" w:eastAsia="Times New Roman" w:hAnsi="Cordia New" w:cs="Cordia New"/>
            <w:color w:val="0E101A"/>
            <w:sz w:val="32"/>
            <w:szCs w:val="32"/>
          </w:rPr>
          <w:tab/>
        </w:r>
        <w:r w:rsidRPr="0089115D">
          <w:rPr>
            <w:rFonts w:ascii="Cordia New" w:eastAsia="Times New Roman" w:hAnsi="Cordia New" w:cs="Cordia New"/>
            <w:color w:val="0E101A"/>
            <w:sz w:val="32"/>
            <w:szCs w:val="32"/>
          </w:rPr>
          <w:t>Furthermore</w:t>
        </w:r>
        <w:r w:rsidRPr="00FC34DA">
          <w:rPr>
            <w:rFonts w:ascii="Cordia New" w:eastAsia="Times New Roman" w:hAnsi="Cordia New" w:cs="Cordia New"/>
            <w:color w:val="0E101A"/>
            <w:sz w:val="32"/>
            <w:szCs w:val="32"/>
          </w:rPr>
          <w:t xml:space="preserve">, SCG also develops innovative green packaging products under the label </w:t>
        </w:r>
        <w:r w:rsidRPr="00FC34DA">
          <w:rPr>
            <w:rFonts w:ascii="Cordia New" w:eastAsia="Times New Roman" w:hAnsi="Cordia New" w:cs="Cordia New"/>
            <w:color w:val="0E101A"/>
            <w:sz w:val="32"/>
            <w:szCs w:val="32"/>
            <w:cs/>
          </w:rPr>
          <w:t>"</w:t>
        </w:r>
        <w:r w:rsidRPr="00FC34DA">
          <w:rPr>
            <w:rFonts w:ascii="Cordia New" w:eastAsia="Times New Roman" w:hAnsi="Cordia New" w:cs="Cordia New"/>
            <w:color w:val="0E101A"/>
            <w:sz w:val="32"/>
            <w:szCs w:val="32"/>
          </w:rPr>
          <w:t>SCGC Green Choice</w:t>
        </w:r>
        <w:r w:rsidRPr="00FC34DA">
          <w:rPr>
            <w:rFonts w:ascii="Cordia New" w:eastAsia="Times New Roman" w:hAnsi="Cordia New" w:cs="Cordia New"/>
            <w:color w:val="0E101A"/>
            <w:sz w:val="32"/>
            <w:szCs w:val="32"/>
            <w:cs/>
          </w:rPr>
          <w:t xml:space="preserve">" </w:t>
        </w:r>
        <w:r w:rsidRPr="00FC34DA">
          <w:rPr>
            <w:rFonts w:ascii="Cordia New" w:eastAsia="Times New Roman" w:hAnsi="Cordia New" w:cs="Cordia New"/>
            <w:color w:val="0E101A"/>
            <w:sz w:val="32"/>
            <w:szCs w:val="32"/>
          </w:rPr>
          <w:t>that conserve energy and promote good health</w:t>
        </w:r>
        <w:r w:rsidRPr="00FC34DA">
          <w:rPr>
            <w:rFonts w:ascii="Cordia New" w:eastAsia="Times New Roman" w:hAnsi="Cordia New" w:cs="Cordia New"/>
            <w:color w:val="0E101A"/>
            <w:sz w:val="32"/>
            <w:szCs w:val="32"/>
            <w:cs/>
          </w:rPr>
          <w:t xml:space="preserve">. </w:t>
        </w:r>
        <w:r w:rsidRPr="00FC34DA">
          <w:rPr>
            <w:rFonts w:ascii="Cordia New" w:eastAsia="Times New Roman" w:hAnsi="Cordia New" w:cs="Cordia New"/>
            <w:color w:val="0E101A"/>
            <w:sz w:val="32"/>
            <w:szCs w:val="32"/>
          </w:rPr>
          <w:t>It is Thailand's first company to introduce such label to certify products and services, offering customers alternatives to engage in environmental protection actions</w:t>
        </w:r>
        <w:r w:rsidRPr="00FC34DA">
          <w:rPr>
            <w:rFonts w:ascii="Cordia New" w:eastAsia="Times New Roman" w:hAnsi="Cordia New" w:cs="Cordia New"/>
            <w:color w:val="0E101A"/>
            <w:sz w:val="32"/>
            <w:szCs w:val="32"/>
            <w:cs/>
          </w:rPr>
          <w:t xml:space="preserve">. </w:t>
        </w:r>
        <w:r w:rsidRPr="00FC34DA">
          <w:rPr>
            <w:rFonts w:ascii="Cordia New" w:eastAsia="Times New Roman" w:hAnsi="Cordia New" w:cs="Cordia New"/>
            <w:color w:val="0E101A"/>
            <w:sz w:val="32"/>
            <w:szCs w:val="32"/>
          </w:rPr>
          <w:t>At the same time, SCG strives to alleviate social inequality by developing vocational skills and creating jobs and incomes for 50,000 people in communities and SMEs, such as handymen, truck drivers, processed products, and e</w:t>
        </w:r>
        <w:r w:rsidRPr="00FC34DA">
          <w:rPr>
            <w:rFonts w:ascii="Cordia New" w:eastAsia="Times New Roman" w:hAnsi="Cordia New" w:cs="Cordia New"/>
            <w:color w:val="0E101A"/>
            <w:sz w:val="32"/>
            <w:szCs w:val="32"/>
            <w:cs/>
          </w:rPr>
          <w:t>-</w:t>
        </w:r>
        <w:r w:rsidRPr="00FC34DA">
          <w:rPr>
            <w:rFonts w:ascii="Cordia New" w:eastAsia="Times New Roman" w:hAnsi="Cordia New" w:cs="Cordia New"/>
            <w:color w:val="0E101A"/>
            <w:sz w:val="32"/>
            <w:szCs w:val="32"/>
          </w:rPr>
          <w:t>commerce</w:t>
        </w:r>
        <w:r w:rsidRPr="00FC34DA">
          <w:rPr>
            <w:rFonts w:ascii="Cordia New" w:eastAsia="Times New Roman" w:hAnsi="Cordia New" w:cs="Cordia New"/>
            <w:color w:val="0E101A"/>
            <w:sz w:val="32"/>
            <w:szCs w:val="32"/>
            <w:cs/>
          </w:rPr>
          <w:t xml:space="preserve">. </w:t>
        </w:r>
        <w:r w:rsidRPr="00FC34DA">
          <w:rPr>
            <w:rFonts w:ascii="Cordia New" w:eastAsia="Times New Roman" w:hAnsi="Cordia New" w:cs="Cordia New"/>
            <w:color w:val="0E101A"/>
            <w:sz w:val="32"/>
            <w:szCs w:val="32"/>
          </w:rPr>
          <w:t>It has also partnered with organizations in Thailand, ASEAN, and worldwide to promote ESG</w:t>
        </w:r>
        <w:r w:rsidRPr="00FC34DA">
          <w:rPr>
            <w:rFonts w:ascii="Cordia New" w:eastAsia="Times New Roman" w:hAnsi="Cordia New" w:cs="Cordia New"/>
            <w:color w:val="0E101A"/>
            <w:sz w:val="32"/>
            <w:szCs w:val="32"/>
            <w:cs/>
          </w:rPr>
          <w:t>-</w:t>
        </w:r>
        <w:r w:rsidRPr="00FC34DA">
          <w:rPr>
            <w:rFonts w:ascii="Cordia New" w:eastAsia="Times New Roman" w:hAnsi="Cordia New" w:cs="Cordia New"/>
            <w:color w:val="0E101A"/>
            <w:sz w:val="32"/>
            <w:szCs w:val="32"/>
          </w:rPr>
          <w:t>driven business and pass a sustainable world on to future generations</w:t>
        </w:r>
        <w:r w:rsidRPr="00FC34DA">
          <w:rPr>
            <w:rFonts w:ascii="Cordia New" w:eastAsia="Times New Roman" w:hAnsi="Cordia New" w:cs="Cordia New"/>
            <w:color w:val="0E101A"/>
            <w:sz w:val="32"/>
            <w:szCs w:val="32"/>
            <w:cs/>
          </w:rPr>
          <w:t>.</w:t>
        </w:r>
      </w:ins>
    </w:p>
    <w:p w14:paraId="532BC9FD" w14:textId="77777777" w:rsidR="00012B41" w:rsidRPr="00C9489B" w:rsidDel="00A225A5" w:rsidRDefault="00012B41" w:rsidP="00C9489B">
      <w:pPr>
        <w:jc w:val="thaiDistribute"/>
        <w:rPr>
          <w:del w:id="298" w:author="Sompob Gingngoen" w:date="2022-09-23T17:43:00Z"/>
        </w:rPr>
      </w:pPr>
    </w:p>
    <w:p w14:paraId="0415E753" w14:textId="77777777" w:rsidR="001D3E63" w:rsidRPr="001D3E63" w:rsidDel="00A225A5" w:rsidRDefault="001D3E63" w:rsidP="006414F4">
      <w:pPr>
        <w:pStyle w:val="NormalWeb"/>
        <w:shd w:val="clear" w:color="auto" w:fill="FFFFFF"/>
        <w:spacing w:before="120" w:beforeAutospacing="0" w:after="0" w:afterAutospacing="0"/>
        <w:ind w:firstLine="720"/>
        <w:jc w:val="thaiDistribute"/>
        <w:rPr>
          <w:del w:id="299" w:author="Sompob Gingngoen" w:date="2022-09-23T17:42:00Z"/>
          <w:rFonts w:ascii="Cordia New" w:hAnsi="Cordia New" w:cs="Cordia New"/>
          <w:color w:val="000000"/>
          <w:sz w:val="32"/>
          <w:szCs w:val="32"/>
        </w:rPr>
      </w:pPr>
      <w:del w:id="300" w:author="Sompob Gingngoen" w:date="2022-09-23T17:42:00Z">
        <w:r w:rsidRPr="00BF7913" w:rsidDel="00A225A5">
          <w:rPr>
            <w:rStyle w:val="Strong"/>
            <w:rFonts w:ascii="Cordia New" w:hAnsi="Cordia New" w:cs="Cordia New"/>
            <w:color w:val="000000"/>
            <w:sz w:val="32"/>
            <w:szCs w:val="32"/>
          </w:rPr>
          <w:delText xml:space="preserve">Dow Jones Sustainability Indices </w:delText>
        </w:r>
        <w:r w:rsidRPr="00BF7913" w:rsidDel="00A225A5">
          <w:rPr>
            <w:rStyle w:val="Strong"/>
            <w:rFonts w:ascii="Cordia New" w:hAnsi="Cordia New" w:cs="Cordia New"/>
            <w:color w:val="000000"/>
            <w:sz w:val="32"/>
            <w:szCs w:val="32"/>
            <w:cs/>
          </w:rPr>
          <w:delText>หรือ</w:delText>
        </w:r>
        <w:r w:rsidRPr="00BF7913" w:rsidDel="00A225A5">
          <w:rPr>
            <w:rFonts w:ascii="Cordia New" w:hAnsi="Cordia New" w:cs="Cordia New"/>
            <w:color w:val="000000"/>
            <w:sz w:val="32"/>
            <w:szCs w:val="32"/>
          </w:rPr>
          <w:delText> </w:delText>
        </w:r>
        <w:r w:rsidRPr="00BF7913" w:rsidDel="00A225A5">
          <w:rPr>
            <w:rStyle w:val="Strong"/>
            <w:rFonts w:ascii="Cordia New" w:hAnsi="Cordia New" w:cs="Cordia New"/>
            <w:color w:val="000000"/>
            <w:sz w:val="32"/>
            <w:szCs w:val="32"/>
          </w:rPr>
          <w:delText>DJSI</w:delText>
        </w:r>
        <w:r w:rsidRPr="00BF7913" w:rsidDel="00A225A5">
          <w:rPr>
            <w:rFonts w:ascii="Cordia New" w:hAnsi="Cordia New" w:cs="Cordia New"/>
            <w:color w:val="000000"/>
            <w:sz w:val="32"/>
            <w:szCs w:val="32"/>
          </w:rPr>
          <w:delText> </w:delText>
        </w:r>
        <w:r w:rsidRPr="00BF7913" w:rsidDel="00A225A5">
          <w:rPr>
            <w:rFonts w:ascii="Cordia New" w:hAnsi="Cordia New" w:cs="Cordia New"/>
            <w:color w:val="000000"/>
            <w:sz w:val="32"/>
            <w:szCs w:val="32"/>
            <w:cs/>
          </w:rPr>
          <w:delText>คือ ดัชนีวัดความยั่งยืนที่ใช้ประเมินผลบริษัทที่เป็นกลุ่มผู้นำด้านการดำเนินธุรกิจอย่างยั่งยืน หรือประเมินประสิทธิผลการดำเนินธุรกิจตามแนวทางการพัฒนาอย่างยั่งยืนของบริษัทชั้นนำ ทั้งในด้าน</w:delText>
        </w:r>
        <w:r w:rsidR="00B57B97" w:rsidRPr="00BF7913" w:rsidDel="00A225A5">
          <w:rPr>
            <w:rFonts w:ascii="Cordia New" w:eastAsia="MS Mincho" w:hAnsi="Cordia New" w:cs="Cordia New" w:hint="cs"/>
            <w:color w:val="000000"/>
            <w:sz w:val="32"/>
            <w:szCs w:val="32"/>
            <w:cs/>
            <w:lang w:eastAsia="ja-JP"/>
          </w:rPr>
          <w:delText>บรรษัทภิบาลและ</w:delText>
        </w:r>
        <w:r w:rsidRPr="00BF7913" w:rsidDel="00A225A5">
          <w:rPr>
            <w:rFonts w:ascii="Cordia New" w:hAnsi="Cordia New" w:cs="Cordia New"/>
            <w:color w:val="000000"/>
            <w:sz w:val="32"/>
            <w:szCs w:val="32"/>
            <w:cs/>
          </w:rPr>
          <w:delText xml:space="preserve">เศรษฐกิจ </w:delText>
        </w:r>
        <w:r w:rsidR="00B57B97" w:rsidRPr="00BF7913" w:rsidDel="00A225A5">
          <w:rPr>
            <w:rFonts w:ascii="Cordia New" w:hAnsi="Cordia New" w:cs="Cordia New" w:hint="cs"/>
            <w:color w:val="000000"/>
            <w:sz w:val="32"/>
            <w:szCs w:val="32"/>
            <w:cs/>
          </w:rPr>
          <w:delText>สิ่งแวดล้อม และ</w:delText>
        </w:r>
        <w:r w:rsidRPr="00BF7913" w:rsidDel="00A225A5">
          <w:rPr>
            <w:rFonts w:ascii="Cordia New" w:hAnsi="Cordia New" w:cs="Cordia New"/>
            <w:color w:val="000000"/>
            <w:sz w:val="32"/>
            <w:szCs w:val="32"/>
            <w:cs/>
          </w:rPr>
          <w:delText xml:space="preserve">สังคม นับเป็นดัชนีวัดความยั่งยืนดัชนีแรกของโลก เริ่มดำเนินการมาตั้งแต่ปี </w:delText>
        </w:r>
        <w:r w:rsidRPr="00BF7913" w:rsidDel="00A225A5">
          <w:rPr>
            <w:rFonts w:ascii="Cordia New" w:hAnsi="Cordia New" w:cs="Cordia New"/>
            <w:color w:val="000000"/>
            <w:sz w:val="32"/>
            <w:szCs w:val="32"/>
          </w:rPr>
          <w:delText xml:space="preserve">2542 </w:delText>
        </w:r>
        <w:r w:rsidRPr="00BF7913" w:rsidDel="00A225A5">
          <w:rPr>
            <w:rFonts w:ascii="Cordia New" w:hAnsi="Cordia New" w:cs="Cordia New"/>
            <w:color w:val="000000"/>
            <w:sz w:val="32"/>
            <w:szCs w:val="32"/>
            <w:cs/>
          </w:rPr>
          <w:delText>โดยสถาบันการลงทุนและกองทุนต่าง ๆ จากทั่วโลกใช้เป็นข้อมูลประกอบการลงทุน เพราะ</w:delText>
        </w:r>
        <w:r w:rsidR="008E2BEC" w:rsidRPr="00BF7913" w:rsidDel="00A225A5">
          <w:rPr>
            <w:rFonts w:ascii="Cordia New" w:hAnsi="Cordia New" w:cs="Cordia New" w:hint="cs"/>
            <w:color w:val="000000"/>
            <w:sz w:val="32"/>
            <w:szCs w:val="32"/>
            <w:cs/>
          </w:rPr>
          <w:delText>มีความเชื่อมั่น</w:delText>
        </w:r>
        <w:r w:rsidRPr="00BF7913" w:rsidDel="00A225A5">
          <w:rPr>
            <w:rFonts w:ascii="Cordia New" w:hAnsi="Cordia New" w:cs="Cordia New"/>
            <w:color w:val="000000"/>
            <w:sz w:val="32"/>
            <w:szCs w:val="32"/>
            <w:cs/>
          </w:rPr>
          <w:delText xml:space="preserve">ว่าบริษัทที่อยู่ใน </w:delText>
        </w:r>
        <w:r w:rsidRPr="00BF7913" w:rsidDel="00A225A5">
          <w:rPr>
            <w:rFonts w:ascii="Cordia New" w:hAnsi="Cordia New" w:cs="Cordia New"/>
            <w:color w:val="000000"/>
            <w:sz w:val="32"/>
            <w:szCs w:val="32"/>
          </w:rPr>
          <w:delText xml:space="preserve">DJSI </w:delText>
        </w:r>
        <w:r w:rsidRPr="00BF7913" w:rsidDel="00A225A5">
          <w:rPr>
            <w:rFonts w:ascii="Cordia New" w:hAnsi="Cordia New" w:cs="Cordia New"/>
            <w:color w:val="000000"/>
            <w:sz w:val="32"/>
            <w:szCs w:val="32"/>
            <w:cs/>
          </w:rPr>
          <w:delText>จะสามารถสร้าง</w:delText>
        </w:r>
        <w:r w:rsidR="008E2BEC" w:rsidRPr="00BF7913" w:rsidDel="00A225A5">
          <w:rPr>
            <w:rFonts w:ascii="Cordia New" w:hAnsi="Cordia New" w:cs="Cordia New" w:hint="cs"/>
            <w:color w:val="000000"/>
            <w:sz w:val="32"/>
            <w:szCs w:val="32"/>
            <w:cs/>
          </w:rPr>
          <w:delText>คุณค่าที่ยั่งยืนในระยะยาว และเติบโตอย่างมั่นคงพร้อมกับผู้มีส่วนได้เสียทุกกลุ่ม</w:delText>
        </w:r>
      </w:del>
    </w:p>
    <w:p w14:paraId="57581B37" w14:textId="77777777" w:rsidR="00BF1CBB" w:rsidDel="00A225A5" w:rsidRDefault="00BF1CBB">
      <w:pPr>
        <w:jc w:val="thaiDistribute"/>
        <w:rPr>
          <w:del w:id="301" w:author="Sompob Gingngoen" w:date="2022-09-23T17:44:00Z"/>
          <w:rFonts w:ascii="Cordia New" w:hAnsi="Cordia New" w:cs="Cordia New"/>
          <w:szCs w:val="22"/>
        </w:rPr>
        <w:pPrChange w:id="302" w:author="Sompob Gingngoen" w:date="2022-09-23T17:43:00Z">
          <w:pPr/>
        </w:pPrChange>
      </w:pPr>
    </w:p>
    <w:p w14:paraId="6A18F26E" w14:textId="77777777" w:rsidR="00BF1CBB" w:rsidRPr="001D3E63" w:rsidRDefault="00BF1CBB">
      <w:pPr>
        <w:rPr>
          <w:rFonts w:ascii="Cordia New" w:hAnsi="Cordia New" w:cs="Cordia New"/>
          <w:szCs w:val="22"/>
          <w:cs/>
        </w:rPr>
        <w:pPrChange w:id="303" w:author="Sompob Gingngoen" w:date="2022-09-23T17:44:00Z">
          <w:pPr>
            <w:jc w:val="center"/>
          </w:pPr>
        </w:pPrChange>
      </w:pPr>
      <w:del w:id="304" w:author="Sompob Gingngoen" w:date="2022-09-23T17:44:00Z">
        <w:r w:rsidDel="00A225A5">
          <w:rPr>
            <w:rFonts w:ascii="Cordia New" w:hAnsi="Cordia New" w:cs="Cordia New"/>
            <w:szCs w:val="22"/>
            <w:cs/>
          </w:rPr>
          <w:delText>------------------------------------------------------------------------------------------------------------------------</w:delText>
        </w:r>
      </w:del>
    </w:p>
    <w:sectPr w:rsidR="00BF1CBB" w:rsidRPr="001D3E63" w:rsidSect="00A225A5">
      <w:headerReference w:type="even" r:id="rId8"/>
      <w:headerReference w:type="default" r:id="rId9"/>
      <w:footerReference w:type="even" r:id="rId10"/>
      <w:footerReference w:type="default" r:id="rId11"/>
      <w:headerReference w:type="first" r:id="rId12"/>
      <w:footerReference w:type="first" r:id="rId13"/>
      <w:pgSz w:w="12240" w:h="15840"/>
      <w:pgMar w:top="680" w:right="851" w:bottom="624" w:left="851" w:header="709" w:footer="709" w:gutter="0"/>
      <w:cols w:space="708"/>
      <w:docGrid w:linePitch="360"/>
      <w:sectPrChange w:id="305" w:author="Sompob Gingngoen" w:date="2022-09-23T17:44:00Z">
        <w:sectPr w:rsidR="00BF1CBB" w:rsidRPr="001D3E63" w:rsidSect="00A225A5">
          <w:pgMar w:top="1134" w:right="1440" w:bottom="1134" w:left="1440"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D7924" w14:textId="77777777" w:rsidR="007E0C85" w:rsidRDefault="007E0C85" w:rsidP="004316F2">
      <w:pPr>
        <w:spacing w:after="0" w:line="240" w:lineRule="auto"/>
      </w:pPr>
      <w:r>
        <w:separator/>
      </w:r>
    </w:p>
  </w:endnote>
  <w:endnote w:type="continuationSeparator" w:id="0">
    <w:p w14:paraId="00766592" w14:textId="77777777" w:rsidR="007E0C85" w:rsidRDefault="007E0C85" w:rsidP="00431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rabun">
    <w:altName w:val="Times New Roman"/>
    <w:charset w:val="DE"/>
    <w:family w:val="auto"/>
    <w:pitch w:val="variable"/>
    <w:sig w:usb0="21000007" w:usb1="00000001" w:usb2="00000000" w:usb3="00000000" w:csb0="00010193"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7FFFB" w14:textId="77777777" w:rsidR="004316F2" w:rsidRDefault="004316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09276" w14:textId="77777777" w:rsidR="004316F2" w:rsidRDefault="004316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63F1" w14:textId="77777777" w:rsidR="004316F2" w:rsidRDefault="00431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899D0" w14:textId="77777777" w:rsidR="007E0C85" w:rsidRDefault="007E0C85" w:rsidP="004316F2">
      <w:pPr>
        <w:spacing w:after="0" w:line="240" w:lineRule="auto"/>
      </w:pPr>
      <w:r>
        <w:separator/>
      </w:r>
    </w:p>
  </w:footnote>
  <w:footnote w:type="continuationSeparator" w:id="0">
    <w:p w14:paraId="0904C525" w14:textId="77777777" w:rsidR="007E0C85" w:rsidRDefault="007E0C85" w:rsidP="004316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360D3" w14:textId="77777777" w:rsidR="004316F2" w:rsidRDefault="004316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76F53" w14:textId="77777777" w:rsidR="004316F2" w:rsidRDefault="004316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0E0D" w14:textId="77777777" w:rsidR="004316F2" w:rsidRDefault="004316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B46CD"/>
    <w:multiLevelType w:val="hybridMultilevel"/>
    <w:tmpl w:val="B636C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8F23CE"/>
    <w:multiLevelType w:val="multilevel"/>
    <w:tmpl w:val="B282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CA478B"/>
    <w:multiLevelType w:val="multilevel"/>
    <w:tmpl w:val="C010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EB5D8C"/>
    <w:multiLevelType w:val="hybridMultilevel"/>
    <w:tmpl w:val="153E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3304ED"/>
    <w:multiLevelType w:val="hybridMultilevel"/>
    <w:tmpl w:val="CE541F06"/>
    <w:lvl w:ilvl="0" w:tplc="7D56DD6C">
      <w:start w:val="1"/>
      <w:numFmt w:val="bullet"/>
      <w:lvlText w:val=""/>
      <w:lvlJc w:val="left"/>
      <w:pPr>
        <w:ind w:left="720" w:hanging="360"/>
      </w:pPr>
      <w:rPr>
        <w:rFonts w:ascii="Symbol" w:hAnsi="Symbol" w:hint="default"/>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523C2"/>
    <w:multiLevelType w:val="hybridMultilevel"/>
    <w:tmpl w:val="05B2F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DA5A79"/>
    <w:multiLevelType w:val="multilevel"/>
    <w:tmpl w:val="51606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CD6300"/>
    <w:multiLevelType w:val="multilevel"/>
    <w:tmpl w:val="A390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1481D"/>
    <w:multiLevelType w:val="hybridMultilevel"/>
    <w:tmpl w:val="A30A6474"/>
    <w:lvl w:ilvl="0" w:tplc="04090001">
      <w:start w:val="1"/>
      <w:numFmt w:val="bullet"/>
      <w:lvlText w:val=""/>
      <w:lvlJc w:val="left"/>
      <w:pPr>
        <w:ind w:left="720" w:hanging="360"/>
      </w:pPr>
      <w:rPr>
        <w:rFonts w:ascii="Symbol" w:hAnsi="Symbol" w:hint="default"/>
      </w:rPr>
    </w:lvl>
    <w:lvl w:ilvl="1" w:tplc="232A7992">
      <w:start w:val="1"/>
      <w:numFmt w:val="decimal"/>
      <w:lvlText w:val="%2."/>
      <w:lvlJc w:val="left"/>
      <w:pPr>
        <w:ind w:left="1440" w:hanging="360"/>
      </w:pPr>
      <w:rPr>
        <w:b/>
        <w:bCs/>
      </w:rPr>
    </w:lvl>
    <w:lvl w:ilvl="2" w:tplc="04090005">
      <w:start w:val="1"/>
      <w:numFmt w:val="bullet"/>
      <w:lvlText w:val=""/>
      <w:lvlJc w:val="left"/>
      <w:pPr>
        <w:ind w:left="2160" w:hanging="360"/>
      </w:pPr>
      <w:rPr>
        <w:rFonts w:ascii="Wingdings" w:hAnsi="Wingdings" w:hint="default"/>
      </w:rPr>
    </w:lvl>
    <w:lvl w:ilvl="3" w:tplc="44669388">
      <w:start w:val="2"/>
      <w:numFmt w:val="bullet"/>
      <w:lvlText w:val="-"/>
      <w:lvlJc w:val="left"/>
      <w:pPr>
        <w:ind w:left="2880" w:hanging="360"/>
      </w:pPr>
      <w:rPr>
        <w:rFonts w:ascii="Cordia New" w:eastAsiaTheme="minorHAnsi" w:hAnsi="Cordia New" w:cs="Cordia New" w:hint="default"/>
        <w:b/>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D9F0786"/>
    <w:multiLevelType w:val="multilevel"/>
    <w:tmpl w:val="8F5E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5"/>
  </w:num>
  <w:num w:numId="5">
    <w:abstractNumId w:val="7"/>
  </w:num>
  <w:num w:numId="6">
    <w:abstractNumId w:val="6"/>
  </w:num>
  <w:num w:numId="7">
    <w:abstractNumId w:val="9"/>
  </w:num>
  <w:num w:numId="8">
    <w:abstractNumId w:val="2"/>
  </w:num>
  <w:num w:numId="9">
    <w:abstractNumId w:val="1"/>
  </w:num>
  <w:num w:numId="10">
    <w:abstractNumId w:val="8"/>
    <w:lvlOverride w:ilvl="0"/>
    <w:lvlOverride w:ilvl="1">
      <w:startOverride w:val="1"/>
    </w:lvlOverride>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mpob Gingngoen">
    <w15:presenceInfo w15:providerId="AD" w15:userId="S-1-5-21-2316776558-1228442894-1454488091-1335037"/>
  </w15:person>
  <w15:person w15:author="Patima Sinthupinyo">
    <w15:presenceInfo w15:providerId="AD" w15:userId="S-1-5-21-2316776558-1228442894-1454488091-1288111"/>
  </w15:person>
  <w15:person w15:author="Poypiti Amatatham">
    <w15:presenceInfo w15:providerId="Windows Live" w15:userId="eaca4fade0fcdf85"/>
  </w15:person>
  <w15:person w15:author="Boonsak Thienpaprarat">
    <w15:presenceInfo w15:providerId="AD" w15:userId="S-1-5-21-2316776558-1228442894-1454488091-35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6F2"/>
    <w:rsid w:val="00007C71"/>
    <w:rsid w:val="00011039"/>
    <w:rsid w:val="00012B41"/>
    <w:rsid w:val="00034AFB"/>
    <w:rsid w:val="00036EA2"/>
    <w:rsid w:val="000412C9"/>
    <w:rsid w:val="00043328"/>
    <w:rsid w:val="000542E5"/>
    <w:rsid w:val="00071DBE"/>
    <w:rsid w:val="000720C0"/>
    <w:rsid w:val="00090164"/>
    <w:rsid w:val="001262EA"/>
    <w:rsid w:val="0015043F"/>
    <w:rsid w:val="0015428A"/>
    <w:rsid w:val="00160A6C"/>
    <w:rsid w:val="001A7A59"/>
    <w:rsid w:val="001B33C3"/>
    <w:rsid w:val="001B7348"/>
    <w:rsid w:val="001D3E63"/>
    <w:rsid w:val="001D475E"/>
    <w:rsid w:val="001D79D6"/>
    <w:rsid w:val="001F5D92"/>
    <w:rsid w:val="0020697C"/>
    <w:rsid w:val="00213C95"/>
    <w:rsid w:val="002161F1"/>
    <w:rsid w:val="0023430F"/>
    <w:rsid w:val="00253140"/>
    <w:rsid w:val="00256140"/>
    <w:rsid w:val="0026532E"/>
    <w:rsid w:val="00282186"/>
    <w:rsid w:val="00291529"/>
    <w:rsid w:val="00297DCC"/>
    <w:rsid w:val="002A00AE"/>
    <w:rsid w:val="002A1C29"/>
    <w:rsid w:val="002B116F"/>
    <w:rsid w:val="002E42CF"/>
    <w:rsid w:val="002E6AA6"/>
    <w:rsid w:val="00303F24"/>
    <w:rsid w:val="00343B84"/>
    <w:rsid w:val="00362A02"/>
    <w:rsid w:val="00367FA7"/>
    <w:rsid w:val="00373DD8"/>
    <w:rsid w:val="003A535E"/>
    <w:rsid w:val="003B1101"/>
    <w:rsid w:val="003B5FFF"/>
    <w:rsid w:val="003C2DA4"/>
    <w:rsid w:val="003E548A"/>
    <w:rsid w:val="003E555D"/>
    <w:rsid w:val="004316F2"/>
    <w:rsid w:val="0043536A"/>
    <w:rsid w:val="00436792"/>
    <w:rsid w:val="00437489"/>
    <w:rsid w:val="00474C4C"/>
    <w:rsid w:val="00487B04"/>
    <w:rsid w:val="0049432B"/>
    <w:rsid w:val="004C1071"/>
    <w:rsid w:val="004C17F3"/>
    <w:rsid w:val="004D0D64"/>
    <w:rsid w:val="004F0CC3"/>
    <w:rsid w:val="004F5BDB"/>
    <w:rsid w:val="005034F2"/>
    <w:rsid w:val="00514F54"/>
    <w:rsid w:val="005528A3"/>
    <w:rsid w:val="00560D5B"/>
    <w:rsid w:val="00563718"/>
    <w:rsid w:val="005E30F5"/>
    <w:rsid w:val="005F62D0"/>
    <w:rsid w:val="0063172E"/>
    <w:rsid w:val="006414F4"/>
    <w:rsid w:val="00662C21"/>
    <w:rsid w:val="006751EA"/>
    <w:rsid w:val="006815C6"/>
    <w:rsid w:val="00690929"/>
    <w:rsid w:val="00692E2A"/>
    <w:rsid w:val="006A54BC"/>
    <w:rsid w:val="006C1C4F"/>
    <w:rsid w:val="006E1F4D"/>
    <w:rsid w:val="006E6844"/>
    <w:rsid w:val="007344E4"/>
    <w:rsid w:val="00792A68"/>
    <w:rsid w:val="007C2742"/>
    <w:rsid w:val="007D726D"/>
    <w:rsid w:val="007E0C85"/>
    <w:rsid w:val="007E7511"/>
    <w:rsid w:val="007F21E5"/>
    <w:rsid w:val="008020CB"/>
    <w:rsid w:val="00807EF7"/>
    <w:rsid w:val="00813594"/>
    <w:rsid w:val="008154A3"/>
    <w:rsid w:val="00846455"/>
    <w:rsid w:val="00860CFB"/>
    <w:rsid w:val="0086173E"/>
    <w:rsid w:val="0086204F"/>
    <w:rsid w:val="0088271D"/>
    <w:rsid w:val="00890027"/>
    <w:rsid w:val="008C6BEF"/>
    <w:rsid w:val="008E2BEC"/>
    <w:rsid w:val="008E590F"/>
    <w:rsid w:val="009128D4"/>
    <w:rsid w:val="00953911"/>
    <w:rsid w:val="00965BE6"/>
    <w:rsid w:val="00992D2A"/>
    <w:rsid w:val="009A2DCB"/>
    <w:rsid w:val="009A7D93"/>
    <w:rsid w:val="009B48B5"/>
    <w:rsid w:val="009C3C92"/>
    <w:rsid w:val="009E4977"/>
    <w:rsid w:val="00A225A5"/>
    <w:rsid w:val="00A270FB"/>
    <w:rsid w:val="00A37912"/>
    <w:rsid w:val="00A4158D"/>
    <w:rsid w:val="00A74D6A"/>
    <w:rsid w:val="00A87544"/>
    <w:rsid w:val="00AB0CC2"/>
    <w:rsid w:val="00AB74AD"/>
    <w:rsid w:val="00AD5DE5"/>
    <w:rsid w:val="00B01021"/>
    <w:rsid w:val="00B32664"/>
    <w:rsid w:val="00B5780A"/>
    <w:rsid w:val="00B57B97"/>
    <w:rsid w:val="00B72499"/>
    <w:rsid w:val="00B936B8"/>
    <w:rsid w:val="00BC1CBA"/>
    <w:rsid w:val="00BF1CBB"/>
    <w:rsid w:val="00BF7913"/>
    <w:rsid w:val="00C04BB7"/>
    <w:rsid w:val="00C1171B"/>
    <w:rsid w:val="00C152A1"/>
    <w:rsid w:val="00C1650C"/>
    <w:rsid w:val="00C41AA2"/>
    <w:rsid w:val="00C53E27"/>
    <w:rsid w:val="00C657E5"/>
    <w:rsid w:val="00C72A5B"/>
    <w:rsid w:val="00C9489B"/>
    <w:rsid w:val="00CA1BB8"/>
    <w:rsid w:val="00CB533A"/>
    <w:rsid w:val="00CE515C"/>
    <w:rsid w:val="00D264CD"/>
    <w:rsid w:val="00D634B7"/>
    <w:rsid w:val="00D701F2"/>
    <w:rsid w:val="00D7672C"/>
    <w:rsid w:val="00DA1604"/>
    <w:rsid w:val="00DB0983"/>
    <w:rsid w:val="00DC1FE0"/>
    <w:rsid w:val="00E111EC"/>
    <w:rsid w:val="00E25E89"/>
    <w:rsid w:val="00E3094F"/>
    <w:rsid w:val="00E6068C"/>
    <w:rsid w:val="00E64370"/>
    <w:rsid w:val="00E66451"/>
    <w:rsid w:val="00E878ED"/>
    <w:rsid w:val="00E938EA"/>
    <w:rsid w:val="00EC4C18"/>
    <w:rsid w:val="00ED6CA4"/>
    <w:rsid w:val="00EE12A1"/>
    <w:rsid w:val="00EE16A2"/>
    <w:rsid w:val="00EE66E9"/>
    <w:rsid w:val="00F32CA6"/>
    <w:rsid w:val="00F36CC9"/>
    <w:rsid w:val="00F575B2"/>
    <w:rsid w:val="00F610F2"/>
    <w:rsid w:val="00F61E8F"/>
    <w:rsid w:val="00F928CC"/>
    <w:rsid w:val="00FB3E3C"/>
    <w:rsid w:val="00FC2534"/>
    <w:rsid w:val="00FD74D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85A5D"/>
  <w15:chartTrackingRefBased/>
  <w15:docId w15:val="{FB123BF5-8370-4595-885F-AD71AE4CD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D3E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270FB"/>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semiHidden/>
    <w:unhideWhenUsed/>
    <w:qFormat/>
    <w:rsid w:val="00A270FB"/>
    <w:pPr>
      <w:keepNext/>
      <w:keepLines/>
      <w:spacing w:before="40" w:after="0"/>
      <w:outlineLvl w:val="2"/>
    </w:pPr>
    <w:rPr>
      <w:rFonts w:asciiTheme="majorHAnsi" w:eastAsiaTheme="majorEastAsia" w:hAnsiTheme="majorHAnsi" w:cstheme="majorBidi"/>
      <w:color w:val="1F4D78" w:themeColor="accent1" w:themeShade="7F"/>
      <w:sz w:val="24"/>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6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6F2"/>
  </w:style>
  <w:style w:type="paragraph" w:styleId="Footer">
    <w:name w:val="footer"/>
    <w:basedOn w:val="Normal"/>
    <w:link w:val="FooterChar"/>
    <w:uiPriority w:val="99"/>
    <w:unhideWhenUsed/>
    <w:rsid w:val="004316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6F2"/>
  </w:style>
  <w:style w:type="paragraph" w:styleId="ListParagraph">
    <w:name w:val="List Paragraph"/>
    <w:basedOn w:val="Normal"/>
    <w:uiPriority w:val="34"/>
    <w:qFormat/>
    <w:rsid w:val="0088271D"/>
    <w:pPr>
      <w:ind w:left="720"/>
      <w:contextualSpacing/>
    </w:pPr>
  </w:style>
  <w:style w:type="character" w:customStyle="1" w:styleId="Heading1Char">
    <w:name w:val="Heading 1 Char"/>
    <w:basedOn w:val="DefaultParagraphFont"/>
    <w:link w:val="Heading1"/>
    <w:uiPriority w:val="9"/>
    <w:rsid w:val="001D3E63"/>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1D3E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3E63"/>
    <w:rPr>
      <w:b/>
      <w:bCs/>
    </w:rPr>
  </w:style>
  <w:style w:type="paragraph" w:styleId="BalloonText">
    <w:name w:val="Balloon Text"/>
    <w:basedOn w:val="Normal"/>
    <w:link w:val="BalloonTextChar"/>
    <w:uiPriority w:val="99"/>
    <w:semiHidden/>
    <w:unhideWhenUsed/>
    <w:rsid w:val="0015428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5428A"/>
    <w:rPr>
      <w:rFonts w:ascii="Segoe UI" w:hAnsi="Segoe UI" w:cs="Angsana New"/>
      <w:sz w:val="18"/>
      <w:szCs w:val="22"/>
    </w:rPr>
  </w:style>
  <w:style w:type="character" w:customStyle="1" w:styleId="Heading2Char">
    <w:name w:val="Heading 2 Char"/>
    <w:basedOn w:val="DefaultParagraphFont"/>
    <w:link w:val="Heading2"/>
    <w:uiPriority w:val="9"/>
    <w:semiHidden/>
    <w:rsid w:val="00A270FB"/>
    <w:rPr>
      <w:rFonts w:asciiTheme="majorHAnsi" w:eastAsiaTheme="majorEastAsia" w:hAnsiTheme="majorHAnsi" w:cstheme="majorBidi"/>
      <w:color w:val="2E74B5" w:themeColor="accent1" w:themeShade="BF"/>
      <w:sz w:val="26"/>
      <w:szCs w:val="33"/>
    </w:rPr>
  </w:style>
  <w:style w:type="character" w:customStyle="1" w:styleId="Heading3Char">
    <w:name w:val="Heading 3 Char"/>
    <w:basedOn w:val="DefaultParagraphFont"/>
    <w:link w:val="Heading3"/>
    <w:uiPriority w:val="9"/>
    <w:semiHidden/>
    <w:rsid w:val="00A270FB"/>
    <w:rPr>
      <w:rFonts w:asciiTheme="majorHAnsi" w:eastAsiaTheme="majorEastAsia" w:hAnsiTheme="majorHAnsi" w:cstheme="majorBidi"/>
      <w:color w:val="1F4D78" w:themeColor="accent1" w:themeShade="7F"/>
      <w:sz w:val="24"/>
      <w:szCs w:val="30"/>
    </w:rPr>
  </w:style>
  <w:style w:type="character" w:styleId="Hyperlink">
    <w:name w:val="Hyperlink"/>
    <w:basedOn w:val="DefaultParagraphFont"/>
    <w:uiPriority w:val="99"/>
    <w:semiHidden/>
    <w:unhideWhenUsed/>
    <w:rsid w:val="00A270FB"/>
    <w:rPr>
      <w:color w:val="0000FF"/>
      <w:u w:val="single"/>
    </w:rPr>
  </w:style>
  <w:style w:type="character" w:styleId="Emphasis">
    <w:name w:val="Emphasis"/>
    <w:basedOn w:val="DefaultParagraphFont"/>
    <w:uiPriority w:val="20"/>
    <w:qFormat/>
    <w:rsid w:val="00A270FB"/>
    <w:rPr>
      <w:i/>
      <w:iCs/>
    </w:rPr>
  </w:style>
  <w:style w:type="character" w:customStyle="1" w:styleId="tag-links">
    <w:name w:val="tag-links"/>
    <w:basedOn w:val="DefaultParagraphFont"/>
    <w:rsid w:val="00A270FB"/>
  </w:style>
  <w:style w:type="character" w:customStyle="1" w:styleId="label">
    <w:name w:val="label"/>
    <w:basedOn w:val="DefaultParagraphFont"/>
    <w:rsid w:val="00A270FB"/>
  </w:style>
  <w:style w:type="paragraph" w:styleId="z-TopofForm">
    <w:name w:val="HTML Top of Form"/>
    <w:basedOn w:val="Normal"/>
    <w:next w:val="Normal"/>
    <w:link w:val="z-TopofFormChar"/>
    <w:hidden/>
    <w:uiPriority w:val="99"/>
    <w:semiHidden/>
    <w:unhideWhenUsed/>
    <w:rsid w:val="00A270FB"/>
    <w:pPr>
      <w:pBdr>
        <w:bottom w:val="single" w:sz="6" w:space="1" w:color="auto"/>
      </w:pBdr>
      <w:spacing w:after="0" w:line="240" w:lineRule="auto"/>
      <w:jc w:val="center"/>
    </w:pPr>
    <w:rPr>
      <w:rFonts w:ascii="Arial" w:eastAsia="Times New Roman" w:hAnsi="Arial" w:cs="Cordia New"/>
      <w:vanish/>
      <w:sz w:val="16"/>
      <w:szCs w:val="20"/>
    </w:rPr>
  </w:style>
  <w:style w:type="character" w:customStyle="1" w:styleId="z-TopofFormChar">
    <w:name w:val="z-Top of Form Char"/>
    <w:basedOn w:val="DefaultParagraphFont"/>
    <w:link w:val="z-TopofForm"/>
    <w:uiPriority w:val="99"/>
    <w:semiHidden/>
    <w:rsid w:val="00A270FB"/>
    <w:rPr>
      <w:rFonts w:ascii="Arial" w:eastAsia="Times New Roman" w:hAnsi="Arial" w:cs="Cordia New"/>
      <w:vanish/>
      <w:sz w:val="16"/>
      <w:szCs w:val="20"/>
    </w:rPr>
  </w:style>
  <w:style w:type="paragraph" w:styleId="z-BottomofForm">
    <w:name w:val="HTML Bottom of Form"/>
    <w:basedOn w:val="Normal"/>
    <w:next w:val="Normal"/>
    <w:link w:val="z-BottomofFormChar"/>
    <w:hidden/>
    <w:uiPriority w:val="99"/>
    <w:semiHidden/>
    <w:unhideWhenUsed/>
    <w:rsid w:val="00A270FB"/>
    <w:pPr>
      <w:pBdr>
        <w:top w:val="single" w:sz="6" w:space="1" w:color="auto"/>
      </w:pBdr>
      <w:spacing w:after="0" w:line="240" w:lineRule="auto"/>
      <w:jc w:val="center"/>
    </w:pPr>
    <w:rPr>
      <w:rFonts w:ascii="Arial" w:eastAsia="Times New Roman" w:hAnsi="Arial" w:cs="Cordia New"/>
      <w:vanish/>
      <w:sz w:val="16"/>
      <w:szCs w:val="20"/>
    </w:rPr>
  </w:style>
  <w:style w:type="character" w:customStyle="1" w:styleId="z-BottomofFormChar">
    <w:name w:val="z-Bottom of Form Char"/>
    <w:basedOn w:val="DefaultParagraphFont"/>
    <w:link w:val="z-BottomofForm"/>
    <w:uiPriority w:val="99"/>
    <w:semiHidden/>
    <w:rsid w:val="00A270FB"/>
    <w:rPr>
      <w:rFonts w:ascii="Arial" w:eastAsia="Times New Roman" w:hAnsi="Arial" w:cs="Cordia New"/>
      <w:vanish/>
      <w:sz w:val="16"/>
      <w:szCs w:val="20"/>
    </w:rPr>
  </w:style>
  <w:style w:type="paragraph" w:customStyle="1" w:styleId="paragraph">
    <w:name w:val="paragraph"/>
    <w:basedOn w:val="Normal"/>
    <w:rsid w:val="00EE12A1"/>
    <w:pPr>
      <w:spacing w:before="100" w:beforeAutospacing="1" w:after="100" w:afterAutospacing="1" w:line="240" w:lineRule="auto"/>
    </w:pPr>
    <w:rPr>
      <w:rFonts w:ascii="Tahoma" w:eastAsia="Times New Roman" w:hAnsi="Tahoma" w:cs="Tahoma"/>
      <w:sz w:val="24"/>
      <w:szCs w:val="24"/>
    </w:rPr>
  </w:style>
  <w:style w:type="character" w:customStyle="1" w:styleId="normaltextrun">
    <w:name w:val="normaltextrun"/>
    <w:basedOn w:val="DefaultParagraphFont"/>
    <w:rsid w:val="00EE12A1"/>
  </w:style>
  <w:style w:type="character" w:styleId="CommentReference">
    <w:name w:val="annotation reference"/>
    <w:basedOn w:val="DefaultParagraphFont"/>
    <w:uiPriority w:val="99"/>
    <w:semiHidden/>
    <w:unhideWhenUsed/>
    <w:rsid w:val="00D264CD"/>
    <w:rPr>
      <w:sz w:val="16"/>
      <w:szCs w:val="18"/>
    </w:rPr>
  </w:style>
  <w:style w:type="paragraph" w:styleId="CommentText">
    <w:name w:val="annotation text"/>
    <w:basedOn w:val="Normal"/>
    <w:link w:val="CommentTextChar"/>
    <w:uiPriority w:val="99"/>
    <w:semiHidden/>
    <w:unhideWhenUsed/>
    <w:rsid w:val="00D264CD"/>
    <w:pPr>
      <w:spacing w:line="240" w:lineRule="auto"/>
    </w:pPr>
    <w:rPr>
      <w:sz w:val="20"/>
      <w:szCs w:val="25"/>
    </w:rPr>
  </w:style>
  <w:style w:type="character" w:customStyle="1" w:styleId="CommentTextChar">
    <w:name w:val="Comment Text Char"/>
    <w:basedOn w:val="DefaultParagraphFont"/>
    <w:link w:val="CommentText"/>
    <w:uiPriority w:val="99"/>
    <w:semiHidden/>
    <w:rsid w:val="00D264CD"/>
    <w:rPr>
      <w:sz w:val="20"/>
      <w:szCs w:val="25"/>
    </w:rPr>
  </w:style>
  <w:style w:type="paragraph" w:styleId="CommentSubject">
    <w:name w:val="annotation subject"/>
    <w:basedOn w:val="CommentText"/>
    <w:next w:val="CommentText"/>
    <w:link w:val="CommentSubjectChar"/>
    <w:uiPriority w:val="99"/>
    <w:semiHidden/>
    <w:unhideWhenUsed/>
    <w:rsid w:val="00D264CD"/>
    <w:rPr>
      <w:b/>
      <w:bCs/>
    </w:rPr>
  </w:style>
  <w:style w:type="character" w:customStyle="1" w:styleId="CommentSubjectChar">
    <w:name w:val="Comment Subject Char"/>
    <w:basedOn w:val="CommentTextChar"/>
    <w:link w:val="CommentSubject"/>
    <w:uiPriority w:val="99"/>
    <w:semiHidden/>
    <w:rsid w:val="00D264CD"/>
    <w:rPr>
      <w:b/>
      <w:bCs/>
      <w:sz w:val="20"/>
      <w:szCs w:val="25"/>
    </w:rPr>
  </w:style>
  <w:style w:type="paragraph" w:styleId="Revision">
    <w:name w:val="Revision"/>
    <w:hidden/>
    <w:uiPriority w:val="99"/>
    <w:semiHidden/>
    <w:rsid w:val="007C27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96754">
      <w:bodyDiv w:val="1"/>
      <w:marLeft w:val="0"/>
      <w:marRight w:val="0"/>
      <w:marTop w:val="0"/>
      <w:marBottom w:val="0"/>
      <w:divBdr>
        <w:top w:val="none" w:sz="0" w:space="0" w:color="auto"/>
        <w:left w:val="none" w:sz="0" w:space="0" w:color="auto"/>
        <w:bottom w:val="none" w:sz="0" w:space="0" w:color="auto"/>
        <w:right w:val="none" w:sz="0" w:space="0" w:color="auto"/>
      </w:divBdr>
    </w:div>
    <w:div w:id="817112804">
      <w:bodyDiv w:val="1"/>
      <w:marLeft w:val="0"/>
      <w:marRight w:val="0"/>
      <w:marTop w:val="0"/>
      <w:marBottom w:val="0"/>
      <w:divBdr>
        <w:top w:val="none" w:sz="0" w:space="0" w:color="auto"/>
        <w:left w:val="none" w:sz="0" w:space="0" w:color="auto"/>
        <w:bottom w:val="none" w:sz="0" w:space="0" w:color="auto"/>
        <w:right w:val="none" w:sz="0" w:space="0" w:color="auto"/>
      </w:divBdr>
    </w:div>
    <w:div w:id="832451107">
      <w:bodyDiv w:val="1"/>
      <w:marLeft w:val="0"/>
      <w:marRight w:val="0"/>
      <w:marTop w:val="0"/>
      <w:marBottom w:val="0"/>
      <w:divBdr>
        <w:top w:val="none" w:sz="0" w:space="0" w:color="auto"/>
        <w:left w:val="none" w:sz="0" w:space="0" w:color="auto"/>
        <w:bottom w:val="none" w:sz="0" w:space="0" w:color="auto"/>
        <w:right w:val="none" w:sz="0" w:space="0" w:color="auto"/>
      </w:divBdr>
    </w:div>
    <w:div w:id="901257188">
      <w:bodyDiv w:val="1"/>
      <w:marLeft w:val="0"/>
      <w:marRight w:val="0"/>
      <w:marTop w:val="0"/>
      <w:marBottom w:val="0"/>
      <w:divBdr>
        <w:top w:val="none" w:sz="0" w:space="0" w:color="auto"/>
        <w:left w:val="none" w:sz="0" w:space="0" w:color="auto"/>
        <w:bottom w:val="none" w:sz="0" w:space="0" w:color="auto"/>
        <w:right w:val="none" w:sz="0" w:space="0" w:color="auto"/>
      </w:divBdr>
    </w:div>
    <w:div w:id="1132868964">
      <w:bodyDiv w:val="1"/>
      <w:marLeft w:val="0"/>
      <w:marRight w:val="0"/>
      <w:marTop w:val="0"/>
      <w:marBottom w:val="0"/>
      <w:divBdr>
        <w:top w:val="none" w:sz="0" w:space="0" w:color="auto"/>
        <w:left w:val="none" w:sz="0" w:space="0" w:color="auto"/>
        <w:bottom w:val="none" w:sz="0" w:space="0" w:color="auto"/>
        <w:right w:val="none" w:sz="0" w:space="0" w:color="auto"/>
      </w:divBdr>
    </w:div>
    <w:div w:id="1342856212">
      <w:bodyDiv w:val="1"/>
      <w:marLeft w:val="0"/>
      <w:marRight w:val="0"/>
      <w:marTop w:val="0"/>
      <w:marBottom w:val="0"/>
      <w:divBdr>
        <w:top w:val="none" w:sz="0" w:space="0" w:color="auto"/>
        <w:left w:val="none" w:sz="0" w:space="0" w:color="auto"/>
        <w:bottom w:val="none" w:sz="0" w:space="0" w:color="auto"/>
        <w:right w:val="none" w:sz="0" w:space="0" w:color="auto"/>
      </w:divBdr>
    </w:div>
    <w:div w:id="1890192342">
      <w:bodyDiv w:val="1"/>
      <w:marLeft w:val="0"/>
      <w:marRight w:val="0"/>
      <w:marTop w:val="0"/>
      <w:marBottom w:val="0"/>
      <w:divBdr>
        <w:top w:val="none" w:sz="0" w:space="0" w:color="auto"/>
        <w:left w:val="none" w:sz="0" w:space="0" w:color="auto"/>
        <w:bottom w:val="none" w:sz="0" w:space="0" w:color="auto"/>
        <w:right w:val="none" w:sz="0" w:space="0" w:color="auto"/>
      </w:divBdr>
      <w:divsChild>
        <w:div w:id="870803884">
          <w:marLeft w:val="0"/>
          <w:marRight w:val="0"/>
          <w:marTop w:val="0"/>
          <w:marBottom w:val="0"/>
          <w:divBdr>
            <w:top w:val="none" w:sz="0" w:space="0" w:color="auto"/>
            <w:left w:val="none" w:sz="0" w:space="0" w:color="auto"/>
            <w:bottom w:val="none" w:sz="0" w:space="0" w:color="auto"/>
            <w:right w:val="none" w:sz="0" w:space="0" w:color="auto"/>
          </w:divBdr>
          <w:divsChild>
            <w:div w:id="1700274206">
              <w:marLeft w:val="0"/>
              <w:marRight w:val="0"/>
              <w:marTop w:val="0"/>
              <w:marBottom w:val="0"/>
              <w:divBdr>
                <w:top w:val="none" w:sz="0" w:space="0" w:color="auto"/>
                <w:left w:val="none" w:sz="0" w:space="0" w:color="auto"/>
                <w:bottom w:val="none" w:sz="0" w:space="0" w:color="auto"/>
                <w:right w:val="none" w:sz="0" w:space="0" w:color="auto"/>
              </w:divBdr>
              <w:divsChild>
                <w:div w:id="802965168">
                  <w:marLeft w:val="-225"/>
                  <w:marRight w:val="-225"/>
                  <w:marTop w:val="0"/>
                  <w:marBottom w:val="0"/>
                  <w:divBdr>
                    <w:top w:val="none" w:sz="0" w:space="0" w:color="auto"/>
                    <w:left w:val="none" w:sz="0" w:space="0" w:color="auto"/>
                    <w:bottom w:val="none" w:sz="0" w:space="0" w:color="auto"/>
                    <w:right w:val="none" w:sz="0" w:space="0" w:color="auto"/>
                  </w:divBdr>
                  <w:divsChild>
                    <w:div w:id="1640651269">
                      <w:marLeft w:val="0"/>
                      <w:marRight w:val="0"/>
                      <w:marTop w:val="0"/>
                      <w:marBottom w:val="0"/>
                      <w:divBdr>
                        <w:top w:val="none" w:sz="0" w:space="0" w:color="auto"/>
                        <w:left w:val="none" w:sz="0" w:space="0" w:color="auto"/>
                        <w:bottom w:val="none" w:sz="0" w:space="0" w:color="auto"/>
                        <w:right w:val="none" w:sz="0" w:space="0" w:color="auto"/>
                      </w:divBdr>
                      <w:divsChild>
                        <w:div w:id="1907572511">
                          <w:marLeft w:val="0"/>
                          <w:marRight w:val="0"/>
                          <w:marTop w:val="0"/>
                          <w:marBottom w:val="450"/>
                          <w:divBdr>
                            <w:top w:val="none" w:sz="0" w:space="0" w:color="auto"/>
                            <w:left w:val="none" w:sz="0" w:space="0" w:color="auto"/>
                            <w:bottom w:val="none" w:sz="0" w:space="0" w:color="auto"/>
                            <w:right w:val="none" w:sz="0" w:space="0" w:color="auto"/>
                          </w:divBdr>
                          <w:divsChild>
                            <w:div w:id="355232261">
                              <w:marLeft w:val="0"/>
                              <w:marRight w:val="0"/>
                              <w:marTop w:val="0"/>
                              <w:marBottom w:val="0"/>
                              <w:divBdr>
                                <w:top w:val="none" w:sz="0" w:space="0" w:color="auto"/>
                                <w:left w:val="none" w:sz="0" w:space="0" w:color="auto"/>
                                <w:bottom w:val="none" w:sz="0" w:space="0" w:color="auto"/>
                                <w:right w:val="none" w:sz="0" w:space="0" w:color="auto"/>
                              </w:divBdr>
                              <w:divsChild>
                                <w:div w:id="11404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804173">
                          <w:marLeft w:val="0"/>
                          <w:marRight w:val="0"/>
                          <w:marTop w:val="0"/>
                          <w:marBottom w:val="450"/>
                          <w:divBdr>
                            <w:top w:val="none" w:sz="0" w:space="0" w:color="auto"/>
                            <w:left w:val="none" w:sz="0" w:space="0" w:color="auto"/>
                            <w:bottom w:val="none" w:sz="0" w:space="0" w:color="auto"/>
                            <w:right w:val="none" w:sz="0" w:space="0" w:color="auto"/>
                          </w:divBdr>
                          <w:divsChild>
                            <w:div w:id="87785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411546">
                      <w:marLeft w:val="0"/>
                      <w:marRight w:val="0"/>
                      <w:marTop w:val="0"/>
                      <w:marBottom w:val="0"/>
                      <w:divBdr>
                        <w:top w:val="none" w:sz="0" w:space="0" w:color="auto"/>
                        <w:left w:val="none" w:sz="0" w:space="0" w:color="auto"/>
                        <w:bottom w:val="none" w:sz="0" w:space="0" w:color="auto"/>
                        <w:right w:val="none" w:sz="0" w:space="0" w:color="auto"/>
                      </w:divBdr>
                      <w:divsChild>
                        <w:div w:id="329452329">
                          <w:marLeft w:val="0"/>
                          <w:marRight w:val="0"/>
                          <w:marTop w:val="0"/>
                          <w:marBottom w:val="0"/>
                          <w:divBdr>
                            <w:top w:val="none" w:sz="0" w:space="0" w:color="auto"/>
                            <w:left w:val="none" w:sz="0" w:space="0" w:color="auto"/>
                            <w:bottom w:val="none" w:sz="0" w:space="0" w:color="auto"/>
                            <w:right w:val="none" w:sz="0" w:space="0" w:color="auto"/>
                          </w:divBdr>
                          <w:divsChild>
                            <w:div w:id="1604341640">
                              <w:marLeft w:val="0"/>
                              <w:marRight w:val="0"/>
                              <w:marTop w:val="0"/>
                              <w:marBottom w:val="0"/>
                              <w:divBdr>
                                <w:top w:val="none" w:sz="0" w:space="0" w:color="auto"/>
                                <w:left w:val="none" w:sz="0" w:space="0" w:color="auto"/>
                                <w:bottom w:val="none" w:sz="0" w:space="0" w:color="auto"/>
                                <w:right w:val="none" w:sz="0" w:space="0" w:color="auto"/>
                              </w:divBdr>
                              <w:divsChild>
                                <w:div w:id="106627808">
                                  <w:marLeft w:val="0"/>
                                  <w:marRight w:val="0"/>
                                  <w:marTop w:val="0"/>
                                  <w:marBottom w:val="0"/>
                                  <w:divBdr>
                                    <w:top w:val="none" w:sz="0" w:space="0" w:color="auto"/>
                                    <w:left w:val="none" w:sz="0" w:space="0" w:color="auto"/>
                                    <w:bottom w:val="none" w:sz="0" w:space="0" w:color="auto"/>
                                    <w:right w:val="none" w:sz="0" w:space="0" w:color="auto"/>
                                  </w:divBdr>
                                </w:div>
                              </w:divsChild>
                            </w:div>
                            <w:div w:id="342588284">
                              <w:marLeft w:val="-105"/>
                              <w:marRight w:val="-105"/>
                              <w:marTop w:val="0"/>
                              <w:marBottom w:val="0"/>
                              <w:divBdr>
                                <w:top w:val="none" w:sz="0" w:space="0" w:color="auto"/>
                                <w:left w:val="none" w:sz="0" w:space="0" w:color="auto"/>
                                <w:bottom w:val="none" w:sz="0" w:space="0" w:color="auto"/>
                                <w:right w:val="none" w:sz="0" w:space="0" w:color="auto"/>
                              </w:divBdr>
                              <w:divsChild>
                                <w:div w:id="179977389">
                                  <w:marLeft w:val="0"/>
                                  <w:marRight w:val="0"/>
                                  <w:marTop w:val="0"/>
                                  <w:marBottom w:val="0"/>
                                  <w:divBdr>
                                    <w:top w:val="none" w:sz="0" w:space="0" w:color="auto"/>
                                    <w:left w:val="none" w:sz="0" w:space="0" w:color="auto"/>
                                    <w:bottom w:val="none" w:sz="0" w:space="0" w:color="auto"/>
                                    <w:right w:val="none" w:sz="0" w:space="0" w:color="auto"/>
                                  </w:divBdr>
                                  <w:divsChild>
                                    <w:div w:id="1903904032">
                                      <w:marLeft w:val="0"/>
                                      <w:marRight w:val="0"/>
                                      <w:marTop w:val="0"/>
                                      <w:marBottom w:val="0"/>
                                      <w:divBdr>
                                        <w:top w:val="none" w:sz="0" w:space="0" w:color="auto"/>
                                        <w:left w:val="none" w:sz="0" w:space="0" w:color="auto"/>
                                        <w:bottom w:val="none" w:sz="0" w:space="0" w:color="auto"/>
                                        <w:right w:val="none" w:sz="0" w:space="0" w:color="auto"/>
                                      </w:divBdr>
                                      <w:divsChild>
                                        <w:div w:id="1332493059">
                                          <w:marLeft w:val="0"/>
                                          <w:marRight w:val="0"/>
                                          <w:marTop w:val="0"/>
                                          <w:marBottom w:val="0"/>
                                          <w:divBdr>
                                            <w:top w:val="none" w:sz="0" w:space="0" w:color="auto"/>
                                            <w:left w:val="none" w:sz="0" w:space="0" w:color="auto"/>
                                            <w:bottom w:val="none" w:sz="0" w:space="0" w:color="auto"/>
                                            <w:right w:val="none" w:sz="0" w:space="0" w:color="auto"/>
                                          </w:divBdr>
                                          <w:divsChild>
                                            <w:div w:id="151987595">
                                              <w:marLeft w:val="0"/>
                                              <w:marRight w:val="0"/>
                                              <w:marTop w:val="0"/>
                                              <w:marBottom w:val="45"/>
                                              <w:divBdr>
                                                <w:top w:val="none" w:sz="0" w:space="0" w:color="auto"/>
                                                <w:left w:val="none" w:sz="0" w:space="0" w:color="auto"/>
                                                <w:bottom w:val="none" w:sz="0" w:space="0" w:color="auto"/>
                                                <w:right w:val="none" w:sz="0" w:space="0" w:color="auto"/>
                                              </w:divBdr>
                                              <w:divsChild>
                                                <w:div w:id="686912033">
                                                  <w:marLeft w:val="0"/>
                                                  <w:marRight w:val="0"/>
                                                  <w:marTop w:val="0"/>
                                                  <w:marBottom w:val="0"/>
                                                  <w:divBdr>
                                                    <w:top w:val="none" w:sz="0" w:space="0" w:color="auto"/>
                                                    <w:left w:val="none" w:sz="0" w:space="0" w:color="auto"/>
                                                    <w:bottom w:val="none" w:sz="0" w:space="0" w:color="auto"/>
                                                    <w:right w:val="none" w:sz="0" w:space="0" w:color="auto"/>
                                                  </w:divBdr>
                                                </w:div>
                                              </w:divsChild>
                                            </w:div>
                                            <w:div w:id="882982441">
                                              <w:marLeft w:val="0"/>
                                              <w:marRight w:val="0"/>
                                              <w:marTop w:val="0"/>
                                              <w:marBottom w:val="75"/>
                                              <w:divBdr>
                                                <w:top w:val="none" w:sz="0" w:space="0" w:color="auto"/>
                                                <w:left w:val="none" w:sz="0" w:space="0" w:color="auto"/>
                                                <w:bottom w:val="none" w:sz="0" w:space="0" w:color="auto"/>
                                                <w:right w:val="none" w:sz="0" w:space="0" w:color="auto"/>
                                              </w:divBdr>
                                              <w:divsChild>
                                                <w:div w:id="174818607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481969847">
                                  <w:marLeft w:val="0"/>
                                  <w:marRight w:val="0"/>
                                  <w:marTop w:val="0"/>
                                  <w:marBottom w:val="0"/>
                                  <w:divBdr>
                                    <w:top w:val="none" w:sz="0" w:space="0" w:color="auto"/>
                                    <w:left w:val="none" w:sz="0" w:space="0" w:color="auto"/>
                                    <w:bottom w:val="none" w:sz="0" w:space="0" w:color="auto"/>
                                    <w:right w:val="none" w:sz="0" w:space="0" w:color="auto"/>
                                  </w:divBdr>
                                  <w:divsChild>
                                    <w:div w:id="1582255594">
                                      <w:marLeft w:val="0"/>
                                      <w:marRight w:val="0"/>
                                      <w:marTop w:val="0"/>
                                      <w:marBottom w:val="0"/>
                                      <w:divBdr>
                                        <w:top w:val="none" w:sz="0" w:space="0" w:color="auto"/>
                                        <w:left w:val="none" w:sz="0" w:space="0" w:color="auto"/>
                                        <w:bottom w:val="none" w:sz="0" w:space="0" w:color="auto"/>
                                        <w:right w:val="none" w:sz="0" w:space="0" w:color="auto"/>
                                      </w:divBdr>
                                      <w:divsChild>
                                        <w:div w:id="1494056641">
                                          <w:marLeft w:val="0"/>
                                          <w:marRight w:val="0"/>
                                          <w:marTop w:val="0"/>
                                          <w:marBottom w:val="0"/>
                                          <w:divBdr>
                                            <w:top w:val="none" w:sz="0" w:space="0" w:color="auto"/>
                                            <w:left w:val="none" w:sz="0" w:space="0" w:color="auto"/>
                                            <w:bottom w:val="none" w:sz="0" w:space="0" w:color="auto"/>
                                            <w:right w:val="none" w:sz="0" w:space="0" w:color="auto"/>
                                          </w:divBdr>
                                          <w:divsChild>
                                            <w:div w:id="794373864">
                                              <w:marLeft w:val="0"/>
                                              <w:marRight w:val="0"/>
                                              <w:marTop w:val="0"/>
                                              <w:marBottom w:val="45"/>
                                              <w:divBdr>
                                                <w:top w:val="none" w:sz="0" w:space="0" w:color="auto"/>
                                                <w:left w:val="none" w:sz="0" w:space="0" w:color="auto"/>
                                                <w:bottom w:val="none" w:sz="0" w:space="0" w:color="auto"/>
                                                <w:right w:val="none" w:sz="0" w:space="0" w:color="auto"/>
                                              </w:divBdr>
                                              <w:divsChild>
                                                <w:div w:id="1402098295">
                                                  <w:marLeft w:val="0"/>
                                                  <w:marRight w:val="0"/>
                                                  <w:marTop w:val="0"/>
                                                  <w:marBottom w:val="0"/>
                                                  <w:divBdr>
                                                    <w:top w:val="none" w:sz="0" w:space="0" w:color="auto"/>
                                                    <w:left w:val="none" w:sz="0" w:space="0" w:color="auto"/>
                                                    <w:bottom w:val="none" w:sz="0" w:space="0" w:color="auto"/>
                                                    <w:right w:val="none" w:sz="0" w:space="0" w:color="auto"/>
                                                  </w:divBdr>
                                                </w:div>
                                              </w:divsChild>
                                            </w:div>
                                            <w:div w:id="1095787189">
                                              <w:marLeft w:val="0"/>
                                              <w:marRight w:val="0"/>
                                              <w:marTop w:val="0"/>
                                              <w:marBottom w:val="75"/>
                                              <w:divBdr>
                                                <w:top w:val="none" w:sz="0" w:space="0" w:color="auto"/>
                                                <w:left w:val="none" w:sz="0" w:space="0" w:color="auto"/>
                                                <w:bottom w:val="none" w:sz="0" w:space="0" w:color="auto"/>
                                                <w:right w:val="none" w:sz="0" w:space="0" w:color="auto"/>
                                              </w:divBdr>
                                              <w:divsChild>
                                                <w:div w:id="20383199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35155886">
                                  <w:marLeft w:val="0"/>
                                  <w:marRight w:val="0"/>
                                  <w:marTop w:val="0"/>
                                  <w:marBottom w:val="0"/>
                                  <w:divBdr>
                                    <w:top w:val="none" w:sz="0" w:space="0" w:color="auto"/>
                                    <w:left w:val="none" w:sz="0" w:space="0" w:color="auto"/>
                                    <w:bottom w:val="none" w:sz="0" w:space="0" w:color="auto"/>
                                    <w:right w:val="none" w:sz="0" w:space="0" w:color="auto"/>
                                  </w:divBdr>
                                  <w:divsChild>
                                    <w:div w:id="750734458">
                                      <w:marLeft w:val="0"/>
                                      <w:marRight w:val="0"/>
                                      <w:marTop w:val="0"/>
                                      <w:marBottom w:val="0"/>
                                      <w:divBdr>
                                        <w:top w:val="none" w:sz="0" w:space="0" w:color="auto"/>
                                        <w:left w:val="none" w:sz="0" w:space="0" w:color="auto"/>
                                        <w:bottom w:val="none" w:sz="0" w:space="0" w:color="auto"/>
                                        <w:right w:val="none" w:sz="0" w:space="0" w:color="auto"/>
                                      </w:divBdr>
                                      <w:divsChild>
                                        <w:div w:id="704255232">
                                          <w:marLeft w:val="0"/>
                                          <w:marRight w:val="0"/>
                                          <w:marTop w:val="0"/>
                                          <w:marBottom w:val="0"/>
                                          <w:divBdr>
                                            <w:top w:val="none" w:sz="0" w:space="0" w:color="auto"/>
                                            <w:left w:val="none" w:sz="0" w:space="0" w:color="auto"/>
                                            <w:bottom w:val="none" w:sz="0" w:space="0" w:color="auto"/>
                                            <w:right w:val="none" w:sz="0" w:space="0" w:color="auto"/>
                                          </w:divBdr>
                                          <w:divsChild>
                                            <w:div w:id="1994210276">
                                              <w:marLeft w:val="0"/>
                                              <w:marRight w:val="0"/>
                                              <w:marTop w:val="0"/>
                                              <w:marBottom w:val="45"/>
                                              <w:divBdr>
                                                <w:top w:val="none" w:sz="0" w:space="0" w:color="auto"/>
                                                <w:left w:val="none" w:sz="0" w:space="0" w:color="auto"/>
                                                <w:bottom w:val="none" w:sz="0" w:space="0" w:color="auto"/>
                                                <w:right w:val="none" w:sz="0" w:space="0" w:color="auto"/>
                                              </w:divBdr>
                                              <w:divsChild>
                                                <w:div w:id="1870100321">
                                                  <w:marLeft w:val="0"/>
                                                  <w:marRight w:val="0"/>
                                                  <w:marTop w:val="0"/>
                                                  <w:marBottom w:val="0"/>
                                                  <w:divBdr>
                                                    <w:top w:val="none" w:sz="0" w:space="0" w:color="auto"/>
                                                    <w:left w:val="none" w:sz="0" w:space="0" w:color="auto"/>
                                                    <w:bottom w:val="none" w:sz="0" w:space="0" w:color="auto"/>
                                                    <w:right w:val="none" w:sz="0" w:space="0" w:color="auto"/>
                                                  </w:divBdr>
                                                </w:div>
                                              </w:divsChild>
                                            </w:div>
                                            <w:div w:id="1967807439">
                                              <w:marLeft w:val="0"/>
                                              <w:marRight w:val="0"/>
                                              <w:marTop w:val="0"/>
                                              <w:marBottom w:val="75"/>
                                              <w:divBdr>
                                                <w:top w:val="none" w:sz="0" w:space="0" w:color="auto"/>
                                                <w:left w:val="none" w:sz="0" w:space="0" w:color="auto"/>
                                                <w:bottom w:val="none" w:sz="0" w:space="0" w:color="auto"/>
                                                <w:right w:val="none" w:sz="0" w:space="0" w:color="auto"/>
                                              </w:divBdr>
                                              <w:divsChild>
                                                <w:div w:id="94302906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003120770">
                                  <w:marLeft w:val="0"/>
                                  <w:marRight w:val="0"/>
                                  <w:marTop w:val="0"/>
                                  <w:marBottom w:val="0"/>
                                  <w:divBdr>
                                    <w:top w:val="none" w:sz="0" w:space="0" w:color="auto"/>
                                    <w:left w:val="none" w:sz="0" w:space="0" w:color="auto"/>
                                    <w:bottom w:val="none" w:sz="0" w:space="0" w:color="auto"/>
                                    <w:right w:val="none" w:sz="0" w:space="0" w:color="auto"/>
                                  </w:divBdr>
                                  <w:divsChild>
                                    <w:div w:id="674654037">
                                      <w:marLeft w:val="0"/>
                                      <w:marRight w:val="0"/>
                                      <w:marTop w:val="0"/>
                                      <w:marBottom w:val="0"/>
                                      <w:divBdr>
                                        <w:top w:val="none" w:sz="0" w:space="0" w:color="auto"/>
                                        <w:left w:val="none" w:sz="0" w:space="0" w:color="auto"/>
                                        <w:bottom w:val="none" w:sz="0" w:space="0" w:color="auto"/>
                                        <w:right w:val="none" w:sz="0" w:space="0" w:color="auto"/>
                                      </w:divBdr>
                                      <w:divsChild>
                                        <w:div w:id="1680963049">
                                          <w:marLeft w:val="0"/>
                                          <w:marRight w:val="0"/>
                                          <w:marTop w:val="0"/>
                                          <w:marBottom w:val="0"/>
                                          <w:divBdr>
                                            <w:top w:val="none" w:sz="0" w:space="0" w:color="auto"/>
                                            <w:left w:val="none" w:sz="0" w:space="0" w:color="auto"/>
                                            <w:bottom w:val="none" w:sz="0" w:space="0" w:color="auto"/>
                                            <w:right w:val="none" w:sz="0" w:space="0" w:color="auto"/>
                                          </w:divBdr>
                                          <w:divsChild>
                                            <w:div w:id="93015969">
                                              <w:marLeft w:val="0"/>
                                              <w:marRight w:val="0"/>
                                              <w:marTop w:val="0"/>
                                              <w:marBottom w:val="45"/>
                                              <w:divBdr>
                                                <w:top w:val="none" w:sz="0" w:space="0" w:color="auto"/>
                                                <w:left w:val="none" w:sz="0" w:space="0" w:color="auto"/>
                                                <w:bottom w:val="none" w:sz="0" w:space="0" w:color="auto"/>
                                                <w:right w:val="none" w:sz="0" w:space="0" w:color="auto"/>
                                              </w:divBdr>
                                              <w:divsChild>
                                                <w:div w:id="187333033">
                                                  <w:marLeft w:val="0"/>
                                                  <w:marRight w:val="0"/>
                                                  <w:marTop w:val="0"/>
                                                  <w:marBottom w:val="0"/>
                                                  <w:divBdr>
                                                    <w:top w:val="none" w:sz="0" w:space="0" w:color="auto"/>
                                                    <w:left w:val="none" w:sz="0" w:space="0" w:color="auto"/>
                                                    <w:bottom w:val="none" w:sz="0" w:space="0" w:color="auto"/>
                                                    <w:right w:val="none" w:sz="0" w:space="0" w:color="auto"/>
                                                  </w:divBdr>
                                                </w:div>
                                              </w:divsChild>
                                            </w:div>
                                            <w:div w:id="1771658906">
                                              <w:marLeft w:val="0"/>
                                              <w:marRight w:val="0"/>
                                              <w:marTop w:val="0"/>
                                              <w:marBottom w:val="75"/>
                                              <w:divBdr>
                                                <w:top w:val="none" w:sz="0" w:space="0" w:color="auto"/>
                                                <w:left w:val="none" w:sz="0" w:space="0" w:color="auto"/>
                                                <w:bottom w:val="none" w:sz="0" w:space="0" w:color="auto"/>
                                                <w:right w:val="none" w:sz="0" w:space="0" w:color="auto"/>
                                              </w:divBdr>
                                              <w:divsChild>
                                                <w:div w:id="191636066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89046404">
                                  <w:marLeft w:val="0"/>
                                  <w:marRight w:val="0"/>
                                  <w:marTop w:val="0"/>
                                  <w:marBottom w:val="0"/>
                                  <w:divBdr>
                                    <w:top w:val="none" w:sz="0" w:space="0" w:color="auto"/>
                                    <w:left w:val="none" w:sz="0" w:space="0" w:color="auto"/>
                                    <w:bottom w:val="none" w:sz="0" w:space="0" w:color="auto"/>
                                    <w:right w:val="none" w:sz="0" w:space="0" w:color="auto"/>
                                  </w:divBdr>
                                  <w:divsChild>
                                    <w:div w:id="751701620">
                                      <w:marLeft w:val="0"/>
                                      <w:marRight w:val="0"/>
                                      <w:marTop w:val="0"/>
                                      <w:marBottom w:val="0"/>
                                      <w:divBdr>
                                        <w:top w:val="none" w:sz="0" w:space="0" w:color="auto"/>
                                        <w:left w:val="none" w:sz="0" w:space="0" w:color="auto"/>
                                        <w:bottom w:val="none" w:sz="0" w:space="0" w:color="auto"/>
                                        <w:right w:val="none" w:sz="0" w:space="0" w:color="auto"/>
                                      </w:divBdr>
                                      <w:divsChild>
                                        <w:div w:id="1471365519">
                                          <w:marLeft w:val="0"/>
                                          <w:marRight w:val="0"/>
                                          <w:marTop w:val="0"/>
                                          <w:marBottom w:val="0"/>
                                          <w:divBdr>
                                            <w:top w:val="none" w:sz="0" w:space="0" w:color="auto"/>
                                            <w:left w:val="none" w:sz="0" w:space="0" w:color="auto"/>
                                            <w:bottom w:val="none" w:sz="0" w:space="0" w:color="auto"/>
                                            <w:right w:val="none" w:sz="0" w:space="0" w:color="auto"/>
                                          </w:divBdr>
                                          <w:divsChild>
                                            <w:div w:id="941499008">
                                              <w:marLeft w:val="0"/>
                                              <w:marRight w:val="0"/>
                                              <w:marTop w:val="0"/>
                                              <w:marBottom w:val="45"/>
                                              <w:divBdr>
                                                <w:top w:val="none" w:sz="0" w:space="0" w:color="auto"/>
                                                <w:left w:val="none" w:sz="0" w:space="0" w:color="auto"/>
                                                <w:bottom w:val="none" w:sz="0" w:space="0" w:color="auto"/>
                                                <w:right w:val="none" w:sz="0" w:space="0" w:color="auto"/>
                                              </w:divBdr>
                                              <w:divsChild>
                                                <w:div w:id="1568297511">
                                                  <w:marLeft w:val="0"/>
                                                  <w:marRight w:val="0"/>
                                                  <w:marTop w:val="0"/>
                                                  <w:marBottom w:val="0"/>
                                                  <w:divBdr>
                                                    <w:top w:val="none" w:sz="0" w:space="0" w:color="auto"/>
                                                    <w:left w:val="none" w:sz="0" w:space="0" w:color="auto"/>
                                                    <w:bottom w:val="none" w:sz="0" w:space="0" w:color="auto"/>
                                                    <w:right w:val="none" w:sz="0" w:space="0" w:color="auto"/>
                                                  </w:divBdr>
                                                </w:div>
                                              </w:divsChild>
                                            </w:div>
                                            <w:div w:id="2094692446">
                                              <w:marLeft w:val="0"/>
                                              <w:marRight w:val="0"/>
                                              <w:marTop w:val="0"/>
                                              <w:marBottom w:val="75"/>
                                              <w:divBdr>
                                                <w:top w:val="none" w:sz="0" w:space="0" w:color="auto"/>
                                                <w:left w:val="none" w:sz="0" w:space="0" w:color="auto"/>
                                                <w:bottom w:val="none" w:sz="0" w:space="0" w:color="auto"/>
                                                <w:right w:val="none" w:sz="0" w:space="0" w:color="auto"/>
                                              </w:divBdr>
                                              <w:divsChild>
                                                <w:div w:id="24472414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3265409">
          <w:marLeft w:val="0"/>
          <w:marRight w:val="0"/>
          <w:marTop w:val="0"/>
          <w:marBottom w:val="0"/>
          <w:divBdr>
            <w:top w:val="none" w:sz="0" w:space="0" w:color="auto"/>
            <w:left w:val="none" w:sz="0" w:space="0" w:color="auto"/>
            <w:bottom w:val="none" w:sz="0" w:space="0" w:color="auto"/>
            <w:right w:val="none" w:sz="0" w:space="0" w:color="auto"/>
          </w:divBdr>
          <w:divsChild>
            <w:div w:id="1564825653">
              <w:marLeft w:val="-75"/>
              <w:marRight w:val="-75"/>
              <w:marTop w:val="0"/>
              <w:marBottom w:val="0"/>
              <w:divBdr>
                <w:top w:val="none" w:sz="0" w:space="0" w:color="auto"/>
                <w:left w:val="none" w:sz="0" w:space="0" w:color="auto"/>
                <w:bottom w:val="none" w:sz="0" w:space="0" w:color="auto"/>
                <w:right w:val="none" w:sz="0" w:space="0" w:color="auto"/>
              </w:divBdr>
              <w:divsChild>
                <w:div w:id="79302192">
                  <w:marLeft w:val="0"/>
                  <w:marRight w:val="0"/>
                  <w:marTop w:val="0"/>
                  <w:marBottom w:val="0"/>
                  <w:divBdr>
                    <w:top w:val="none" w:sz="0" w:space="0" w:color="auto"/>
                    <w:left w:val="none" w:sz="0" w:space="0" w:color="auto"/>
                    <w:bottom w:val="none" w:sz="0" w:space="0" w:color="auto"/>
                    <w:right w:val="none" w:sz="0" w:space="0" w:color="auto"/>
                  </w:divBdr>
                  <w:divsChild>
                    <w:div w:id="125784790">
                      <w:marLeft w:val="0"/>
                      <w:marRight w:val="0"/>
                      <w:marTop w:val="0"/>
                      <w:marBottom w:val="210"/>
                      <w:divBdr>
                        <w:top w:val="none" w:sz="0" w:space="0" w:color="auto"/>
                        <w:left w:val="none" w:sz="0" w:space="0" w:color="auto"/>
                        <w:bottom w:val="none" w:sz="0" w:space="0" w:color="auto"/>
                        <w:right w:val="none" w:sz="0" w:space="0" w:color="auto"/>
                      </w:divBdr>
                      <w:divsChild>
                        <w:div w:id="214599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87121">
                  <w:marLeft w:val="0"/>
                  <w:marRight w:val="0"/>
                  <w:marTop w:val="0"/>
                  <w:marBottom w:val="0"/>
                  <w:divBdr>
                    <w:top w:val="none" w:sz="0" w:space="0" w:color="auto"/>
                    <w:left w:val="none" w:sz="0" w:space="0" w:color="auto"/>
                    <w:bottom w:val="none" w:sz="0" w:space="0" w:color="auto"/>
                    <w:right w:val="none" w:sz="0" w:space="0" w:color="auto"/>
                  </w:divBdr>
                  <w:divsChild>
                    <w:div w:id="124780984">
                      <w:marLeft w:val="0"/>
                      <w:marRight w:val="0"/>
                      <w:marTop w:val="0"/>
                      <w:marBottom w:val="210"/>
                      <w:divBdr>
                        <w:top w:val="none" w:sz="0" w:space="0" w:color="auto"/>
                        <w:left w:val="none" w:sz="0" w:space="0" w:color="auto"/>
                        <w:bottom w:val="none" w:sz="0" w:space="0" w:color="auto"/>
                        <w:right w:val="none" w:sz="0" w:space="0" w:color="auto"/>
                      </w:divBdr>
                      <w:divsChild>
                        <w:div w:id="153480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763654">
                  <w:marLeft w:val="0"/>
                  <w:marRight w:val="0"/>
                  <w:marTop w:val="0"/>
                  <w:marBottom w:val="0"/>
                  <w:divBdr>
                    <w:top w:val="none" w:sz="0" w:space="0" w:color="auto"/>
                    <w:left w:val="none" w:sz="0" w:space="0" w:color="auto"/>
                    <w:bottom w:val="none" w:sz="0" w:space="0" w:color="auto"/>
                    <w:right w:val="none" w:sz="0" w:space="0" w:color="auto"/>
                  </w:divBdr>
                  <w:divsChild>
                    <w:div w:id="890776028">
                      <w:marLeft w:val="0"/>
                      <w:marRight w:val="0"/>
                      <w:marTop w:val="0"/>
                      <w:marBottom w:val="210"/>
                      <w:divBdr>
                        <w:top w:val="none" w:sz="0" w:space="0" w:color="auto"/>
                        <w:left w:val="none" w:sz="0" w:space="0" w:color="auto"/>
                        <w:bottom w:val="none" w:sz="0" w:space="0" w:color="auto"/>
                        <w:right w:val="none" w:sz="0" w:space="0" w:color="auto"/>
                      </w:divBdr>
                      <w:divsChild>
                        <w:div w:id="104144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78187">
                  <w:marLeft w:val="0"/>
                  <w:marRight w:val="0"/>
                  <w:marTop w:val="0"/>
                  <w:marBottom w:val="0"/>
                  <w:divBdr>
                    <w:top w:val="none" w:sz="0" w:space="0" w:color="auto"/>
                    <w:left w:val="none" w:sz="0" w:space="0" w:color="auto"/>
                    <w:bottom w:val="none" w:sz="0" w:space="0" w:color="auto"/>
                    <w:right w:val="none" w:sz="0" w:space="0" w:color="auto"/>
                  </w:divBdr>
                  <w:divsChild>
                    <w:div w:id="1835803878">
                      <w:marLeft w:val="0"/>
                      <w:marRight w:val="0"/>
                      <w:marTop w:val="0"/>
                      <w:marBottom w:val="210"/>
                      <w:divBdr>
                        <w:top w:val="none" w:sz="0" w:space="0" w:color="auto"/>
                        <w:left w:val="none" w:sz="0" w:space="0" w:color="auto"/>
                        <w:bottom w:val="none" w:sz="0" w:space="0" w:color="auto"/>
                        <w:right w:val="none" w:sz="0" w:space="0" w:color="auto"/>
                      </w:divBdr>
                      <w:divsChild>
                        <w:div w:id="1207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865037">
          <w:marLeft w:val="0"/>
          <w:marRight w:val="0"/>
          <w:marTop w:val="0"/>
          <w:marBottom w:val="0"/>
          <w:divBdr>
            <w:top w:val="none" w:sz="0" w:space="0" w:color="auto"/>
            <w:left w:val="none" w:sz="0" w:space="0" w:color="auto"/>
            <w:bottom w:val="none" w:sz="0" w:space="0" w:color="auto"/>
            <w:right w:val="none" w:sz="0" w:space="0" w:color="auto"/>
          </w:divBdr>
          <w:divsChild>
            <w:div w:id="1291059226">
              <w:marLeft w:val="0"/>
              <w:marRight w:val="0"/>
              <w:marTop w:val="0"/>
              <w:marBottom w:val="0"/>
              <w:divBdr>
                <w:top w:val="none" w:sz="0" w:space="0" w:color="auto"/>
                <w:left w:val="none" w:sz="0" w:space="0" w:color="auto"/>
                <w:bottom w:val="none" w:sz="0" w:space="0" w:color="auto"/>
                <w:right w:val="none" w:sz="0" w:space="0" w:color="auto"/>
              </w:divBdr>
              <w:divsChild>
                <w:div w:id="669988406">
                  <w:marLeft w:val="-225"/>
                  <w:marRight w:val="-225"/>
                  <w:marTop w:val="0"/>
                  <w:marBottom w:val="0"/>
                  <w:divBdr>
                    <w:top w:val="none" w:sz="0" w:space="0" w:color="auto"/>
                    <w:left w:val="none" w:sz="0" w:space="0" w:color="auto"/>
                    <w:bottom w:val="none" w:sz="0" w:space="0" w:color="auto"/>
                    <w:right w:val="none" w:sz="0" w:space="0" w:color="auto"/>
                  </w:divBdr>
                  <w:divsChild>
                    <w:div w:id="1838810659">
                      <w:marLeft w:val="0"/>
                      <w:marRight w:val="0"/>
                      <w:marTop w:val="0"/>
                      <w:marBottom w:val="0"/>
                      <w:divBdr>
                        <w:top w:val="none" w:sz="0" w:space="0" w:color="auto"/>
                        <w:left w:val="none" w:sz="0" w:space="0" w:color="auto"/>
                        <w:bottom w:val="none" w:sz="0" w:space="0" w:color="auto"/>
                        <w:right w:val="none" w:sz="0" w:space="0" w:color="auto"/>
                      </w:divBdr>
                      <w:divsChild>
                        <w:div w:id="13042347">
                          <w:marLeft w:val="0"/>
                          <w:marRight w:val="0"/>
                          <w:marTop w:val="0"/>
                          <w:marBottom w:val="0"/>
                          <w:divBdr>
                            <w:top w:val="none" w:sz="0" w:space="0" w:color="auto"/>
                            <w:left w:val="none" w:sz="0" w:space="0" w:color="auto"/>
                            <w:bottom w:val="none" w:sz="0" w:space="0" w:color="auto"/>
                            <w:right w:val="none" w:sz="0" w:space="0" w:color="auto"/>
                          </w:divBdr>
                        </w:div>
                      </w:divsChild>
                    </w:div>
                    <w:div w:id="27920615">
                      <w:marLeft w:val="0"/>
                      <w:marRight w:val="0"/>
                      <w:marTop w:val="0"/>
                      <w:marBottom w:val="0"/>
                      <w:divBdr>
                        <w:top w:val="none" w:sz="0" w:space="0" w:color="auto"/>
                        <w:left w:val="none" w:sz="0" w:space="0" w:color="auto"/>
                        <w:bottom w:val="none" w:sz="0" w:space="0" w:color="auto"/>
                        <w:right w:val="none" w:sz="0" w:space="0" w:color="auto"/>
                      </w:divBdr>
                    </w:div>
                    <w:div w:id="1298410720">
                      <w:marLeft w:val="0"/>
                      <w:marRight w:val="0"/>
                      <w:marTop w:val="0"/>
                      <w:marBottom w:val="0"/>
                      <w:divBdr>
                        <w:top w:val="none" w:sz="0" w:space="0" w:color="auto"/>
                        <w:left w:val="none" w:sz="0" w:space="0" w:color="auto"/>
                        <w:bottom w:val="none" w:sz="0" w:space="0" w:color="auto"/>
                        <w:right w:val="none" w:sz="0" w:space="0" w:color="auto"/>
                      </w:divBdr>
                      <w:divsChild>
                        <w:div w:id="1763258487">
                          <w:marLeft w:val="0"/>
                          <w:marRight w:val="0"/>
                          <w:marTop w:val="0"/>
                          <w:marBottom w:val="0"/>
                          <w:divBdr>
                            <w:top w:val="none" w:sz="0" w:space="0" w:color="auto"/>
                            <w:left w:val="none" w:sz="0" w:space="0" w:color="auto"/>
                            <w:bottom w:val="none" w:sz="0" w:space="0" w:color="auto"/>
                            <w:right w:val="none" w:sz="0" w:space="0" w:color="auto"/>
                          </w:divBdr>
                        </w:div>
                      </w:divsChild>
                    </w:div>
                    <w:div w:id="872309337">
                      <w:marLeft w:val="0"/>
                      <w:marRight w:val="0"/>
                      <w:marTop w:val="0"/>
                      <w:marBottom w:val="0"/>
                      <w:divBdr>
                        <w:top w:val="none" w:sz="0" w:space="0" w:color="auto"/>
                        <w:left w:val="none" w:sz="0" w:space="0" w:color="auto"/>
                        <w:bottom w:val="none" w:sz="0" w:space="0" w:color="auto"/>
                        <w:right w:val="none" w:sz="0" w:space="0" w:color="auto"/>
                      </w:divBdr>
                      <w:divsChild>
                        <w:div w:id="18117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965565">
          <w:marLeft w:val="0"/>
          <w:marRight w:val="0"/>
          <w:marTop w:val="0"/>
          <w:marBottom w:val="0"/>
          <w:divBdr>
            <w:top w:val="none" w:sz="0" w:space="0" w:color="auto"/>
            <w:left w:val="none" w:sz="0" w:space="0" w:color="auto"/>
            <w:bottom w:val="none" w:sz="0" w:space="0" w:color="auto"/>
            <w:right w:val="none" w:sz="0" w:space="0" w:color="auto"/>
          </w:divBdr>
          <w:divsChild>
            <w:div w:id="1510368549">
              <w:marLeft w:val="-225"/>
              <w:marRight w:val="-225"/>
              <w:marTop w:val="0"/>
              <w:marBottom w:val="0"/>
              <w:divBdr>
                <w:top w:val="none" w:sz="0" w:space="0" w:color="auto"/>
                <w:left w:val="none" w:sz="0" w:space="0" w:color="auto"/>
                <w:bottom w:val="none" w:sz="0" w:space="0" w:color="auto"/>
                <w:right w:val="none" w:sz="0" w:space="0" w:color="auto"/>
              </w:divBdr>
              <w:divsChild>
                <w:div w:id="1424567633">
                  <w:marLeft w:val="0"/>
                  <w:marRight w:val="0"/>
                  <w:marTop w:val="0"/>
                  <w:marBottom w:val="0"/>
                  <w:divBdr>
                    <w:top w:val="none" w:sz="0" w:space="0" w:color="auto"/>
                    <w:left w:val="none" w:sz="0" w:space="0" w:color="auto"/>
                    <w:bottom w:val="none" w:sz="0" w:space="0" w:color="auto"/>
                    <w:right w:val="none" w:sz="0" w:space="0" w:color="auto"/>
                  </w:divBdr>
                  <w:divsChild>
                    <w:div w:id="1452212503">
                      <w:marLeft w:val="0"/>
                      <w:marRight w:val="0"/>
                      <w:marTop w:val="0"/>
                      <w:marBottom w:val="180"/>
                      <w:divBdr>
                        <w:top w:val="none" w:sz="0" w:space="0" w:color="auto"/>
                        <w:left w:val="none" w:sz="0" w:space="0" w:color="auto"/>
                        <w:bottom w:val="none" w:sz="0" w:space="0" w:color="auto"/>
                        <w:right w:val="none" w:sz="0" w:space="0" w:color="auto"/>
                      </w:divBdr>
                    </w:div>
                  </w:divsChild>
                </w:div>
                <w:div w:id="1586916335">
                  <w:marLeft w:val="0"/>
                  <w:marRight w:val="0"/>
                  <w:marTop w:val="0"/>
                  <w:marBottom w:val="180"/>
                  <w:divBdr>
                    <w:top w:val="none" w:sz="0" w:space="0" w:color="auto"/>
                    <w:left w:val="none" w:sz="0" w:space="0" w:color="auto"/>
                    <w:bottom w:val="none" w:sz="0" w:space="0" w:color="auto"/>
                    <w:right w:val="none" w:sz="0" w:space="0" w:color="auto"/>
                  </w:divBdr>
                  <w:divsChild>
                    <w:div w:id="33754262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057AF-8744-4B2D-9175-9695BD19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984</Words>
  <Characters>5614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Boonsak Thienpaprarat</cp:lastModifiedBy>
  <cp:revision>2</cp:revision>
  <cp:lastPrinted>2022-09-23T12:10:00Z</cp:lastPrinted>
  <dcterms:created xsi:type="dcterms:W3CDTF">2022-09-26T04:44:00Z</dcterms:created>
  <dcterms:modified xsi:type="dcterms:W3CDTF">2022-09-26T04:44:00Z</dcterms:modified>
</cp:coreProperties>
</file>